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BF5C21" w14:textId="77777777" w:rsidR="009544CD" w:rsidRPr="00352DAE" w:rsidRDefault="007D3C1F" w:rsidP="00906C67">
      <w:pPr>
        <w:jc w:val="both"/>
        <w:rPr>
          <w:b/>
          <w:sz w:val="24"/>
          <w:lang w:val="fr-FR"/>
        </w:rPr>
      </w:pPr>
      <w:bookmarkStart w:id="0" w:name="_Toc519398788"/>
      <w:bookmarkStart w:id="1" w:name="_Toc519398831"/>
      <w:bookmarkStart w:id="2" w:name="_Toc4580332"/>
      <w:r>
        <w:rPr>
          <w:noProof/>
          <w:lang w:val="fr-FR"/>
        </w:rPr>
        <w:drawing>
          <wp:inline distT="0" distB="0" distL="0" distR="0" wp14:anchorId="29AC7E6A" wp14:editId="597A7742">
            <wp:extent cx="2261115" cy="1016232"/>
            <wp:effectExtent l="0" t="0" r="635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PSACLAY-2020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1115" cy="1016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2DAE">
        <w:rPr>
          <w:b/>
          <w:sz w:val="24"/>
          <w:lang w:val="fr-FR"/>
        </w:rPr>
        <w:t xml:space="preserve">     </w:t>
      </w:r>
    </w:p>
    <w:p w14:paraId="153E33DC" w14:textId="77777777" w:rsidR="007D3C1F" w:rsidRPr="00352DAE" w:rsidRDefault="007D3C1F" w:rsidP="00906C67">
      <w:pPr>
        <w:jc w:val="both"/>
        <w:rPr>
          <w:lang w:val="fr-FR"/>
        </w:rPr>
      </w:pPr>
    </w:p>
    <w:p w14:paraId="0E58388C" w14:textId="5AAD1423" w:rsidR="007D3C1F" w:rsidRDefault="007D3C1F" w:rsidP="007D3C1F">
      <w:pPr>
        <w:jc w:val="center"/>
        <w:rPr>
          <w:rFonts w:ascii="Tahoma" w:hAnsi="Tahoma" w:cs="Tahoma"/>
          <w:b/>
          <w:sz w:val="32"/>
          <w:szCs w:val="32"/>
          <w:u w:val="single"/>
          <w:lang w:val="fr-FR"/>
        </w:rPr>
      </w:pPr>
      <w:r w:rsidRPr="007D3C1F">
        <w:rPr>
          <w:rFonts w:ascii="Tahoma" w:hAnsi="Tahoma" w:cs="Tahoma"/>
          <w:b/>
          <w:sz w:val="32"/>
          <w:szCs w:val="32"/>
          <w:u w:val="single"/>
          <w:lang w:val="fr-FR"/>
        </w:rPr>
        <w:t xml:space="preserve">Maintenance des équipements de </w:t>
      </w:r>
      <w:proofErr w:type="spellStart"/>
      <w:r w:rsidRPr="007D3C1F">
        <w:rPr>
          <w:rFonts w:ascii="Tahoma" w:hAnsi="Tahoma" w:cs="Tahoma"/>
          <w:b/>
          <w:sz w:val="32"/>
          <w:szCs w:val="32"/>
          <w:u w:val="single"/>
          <w:lang w:val="fr-FR"/>
        </w:rPr>
        <w:t>vidéo-protection</w:t>
      </w:r>
      <w:proofErr w:type="spellEnd"/>
      <w:r w:rsidRPr="007D3C1F">
        <w:rPr>
          <w:rFonts w:ascii="Tahoma" w:hAnsi="Tahoma" w:cs="Tahoma"/>
          <w:b/>
          <w:sz w:val="32"/>
          <w:szCs w:val="32"/>
          <w:u w:val="single"/>
          <w:lang w:val="fr-FR"/>
        </w:rPr>
        <w:t xml:space="preserve"> de l’Université Paris Saclay</w:t>
      </w:r>
      <w:r w:rsidR="00352DAE">
        <w:rPr>
          <w:rFonts w:ascii="Tahoma" w:hAnsi="Tahoma" w:cs="Tahoma"/>
          <w:b/>
          <w:sz w:val="32"/>
          <w:szCs w:val="32"/>
          <w:u w:val="single"/>
          <w:lang w:val="fr-FR"/>
        </w:rPr>
        <w:t xml:space="preserve"> </w:t>
      </w:r>
      <w:del w:id="3" w:author="Auteur" w:date="2025-11-12T14:54:00Z">
        <w:r w:rsidR="00352DAE" w:rsidDel="007345BE">
          <w:rPr>
            <w:rFonts w:ascii="Tahoma" w:hAnsi="Tahoma" w:cs="Tahoma"/>
            <w:b/>
            <w:sz w:val="32"/>
            <w:szCs w:val="32"/>
            <w:u w:val="single"/>
            <w:lang w:val="fr-FR"/>
          </w:rPr>
          <w:delText>2025</w:delText>
        </w:r>
      </w:del>
    </w:p>
    <w:p w14:paraId="697DFA1F" w14:textId="77777777" w:rsidR="00352DAE" w:rsidRDefault="00352DAE" w:rsidP="007D3C1F">
      <w:pPr>
        <w:jc w:val="center"/>
        <w:rPr>
          <w:rFonts w:ascii="Tahoma" w:hAnsi="Tahoma" w:cs="Tahoma"/>
          <w:b/>
          <w:sz w:val="32"/>
          <w:szCs w:val="32"/>
          <w:u w:val="single"/>
          <w:lang w:val="fr-FR"/>
        </w:rPr>
      </w:pPr>
    </w:p>
    <w:p w14:paraId="20F157FF" w14:textId="1D439985" w:rsidR="00352DAE" w:rsidRPr="007D3C1F" w:rsidRDefault="00352DAE" w:rsidP="007D3C1F">
      <w:pPr>
        <w:jc w:val="center"/>
        <w:rPr>
          <w:rFonts w:ascii="Tahoma" w:hAnsi="Tahoma" w:cs="Tahoma"/>
          <w:b/>
          <w:sz w:val="32"/>
          <w:szCs w:val="32"/>
          <w:u w:val="single"/>
          <w:lang w:val="fr-FR"/>
        </w:rPr>
      </w:pPr>
      <w:r>
        <w:rPr>
          <w:rFonts w:ascii="Tahoma" w:hAnsi="Tahoma" w:cs="Tahoma"/>
          <w:b/>
          <w:sz w:val="32"/>
          <w:szCs w:val="32"/>
          <w:u w:val="single"/>
          <w:lang w:val="fr-FR"/>
        </w:rPr>
        <w:t>Annexe 1</w:t>
      </w:r>
      <w:ins w:id="4" w:author="Auteur" w:date="2025-11-12T14:53:00Z">
        <w:r w:rsidR="0046210D">
          <w:rPr>
            <w:rFonts w:ascii="Tahoma" w:hAnsi="Tahoma" w:cs="Tahoma"/>
            <w:b/>
            <w:sz w:val="32"/>
            <w:szCs w:val="32"/>
            <w:u w:val="single"/>
            <w:lang w:val="fr-FR"/>
          </w:rPr>
          <w:t xml:space="preserve"> à l’affaire 2025-A087</w:t>
        </w:r>
      </w:ins>
    </w:p>
    <w:p w14:paraId="65C99838" w14:textId="77777777" w:rsidR="00906C67" w:rsidRPr="007D3C1F" w:rsidRDefault="00906C67" w:rsidP="00906C67">
      <w:pPr>
        <w:jc w:val="center"/>
        <w:rPr>
          <w:rFonts w:ascii="Arial" w:hAnsi="Arial" w:cs="Arial"/>
          <w:szCs w:val="22"/>
          <w:lang w:val="fr-FR"/>
        </w:rPr>
      </w:pPr>
    </w:p>
    <w:p w14:paraId="01E17A3C" w14:textId="77777777" w:rsidR="009544CD" w:rsidRPr="00906C67" w:rsidRDefault="009544CD" w:rsidP="00906C67">
      <w:pPr>
        <w:pStyle w:val="Titre1"/>
        <w:numPr>
          <w:ilvl w:val="0"/>
          <w:numId w:val="0"/>
        </w:numPr>
        <w:spacing w:before="0" w:after="0"/>
        <w:ind w:left="567" w:hanging="567"/>
        <w:jc w:val="center"/>
        <w:rPr>
          <w:rFonts w:ascii="Arial" w:hAnsi="Arial" w:cs="Arial"/>
          <w:szCs w:val="22"/>
          <w:u w:val="single"/>
          <w:lang w:val="fr-FR"/>
        </w:rPr>
      </w:pPr>
      <w:r w:rsidRPr="00906C67">
        <w:rPr>
          <w:rFonts w:ascii="Arial" w:hAnsi="Arial" w:cs="Arial"/>
          <w:szCs w:val="22"/>
          <w:u w:val="single"/>
          <w:lang w:val="fr-FR"/>
        </w:rPr>
        <w:t>CHARTE DE CONFIDENTIALITE</w:t>
      </w:r>
    </w:p>
    <w:p w14:paraId="421AF3C3" w14:textId="77777777" w:rsidR="009544CD" w:rsidRDefault="009544CD" w:rsidP="009544CD">
      <w:pPr>
        <w:jc w:val="both"/>
        <w:rPr>
          <w:rFonts w:ascii="Arial" w:hAnsi="Arial" w:cs="Arial"/>
          <w:szCs w:val="22"/>
          <w:lang w:val="fr-FR"/>
        </w:rPr>
      </w:pPr>
    </w:p>
    <w:p w14:paraId="1F0660E0" w14:textId="77777777" w:rsidR="00906C67" w:rsidRDefault="00906C67" w:rsidP="009544CD">
      <w:pPr>
        <w:jc w:val="both"/>
        <w:rPr>
          <w:rFonts w:ascii="Arial" w:hAnsi="Arial" w:cs="Arial"/>
          <w:szCs w:val="22"/>
          <w:lang w:val="fr-FR"/>
        </w:rPr>
      </w:pPr>
    </w:p>
    <w:p w14:paraId="52BF4478" w14:textId="77777777" w:rsidR="00906C67" w:rsidRPr="00211D07" w:rsidRDefault="00906C67" w:rsidP="009544CD">
      <w:pPr>
        <w:jc w:val="both"/>
        <w:rPr>
          <w:rFonts w:ascii="Arial" w:hAnsi="Arial" w:cs="Arial"/>
          <w:szCs w:val="22"/>
          <w:lang w:val="fr-FR"/>
        </w:rPr>
      </w:pPr>
    </w:p>
    <w:p w14:paraId="0EB29A4C" w14:textId="77777777" w:rsidR="009544CD" w:rsidRPr="00211D07" w:rsidRDefault="009544CD" w:rsidP="009544CD">
      <w:pPr>
        <w:jc w:val="both"/>
        <w:rPr>
          <w:rFonts w:ascii="Arial" w:hAnsi="Arial" w:cs="Arial"/>
          <w:szCs w:val="22"/>
          <w:lang w:val="fr-FR"/>
        </w:rPr>
      </w:pPr>
    </w:p>
    <w:p w14:paraId="74D5FBE5" w14:textId="77777777" w:rsidR="009544CD" w:rsidRPr="00211D07" w:rsidRDefault="009544CD" w:rsidP="009544CD">
      <w:pPr>
        <w:ind w:left="4537"/>
        <w:jc w:val="both"/>
        <w:rPr>
          <w:rFonts w:ascii="Arial" w:hAnsi="Arial" w:cs="Arial"/>
          <w:szCs w:val="22"/>
          <w:lang w:val="fr-FR"/>
        </w:rPr>
      </w:pPr>
    </w:p>
    <w:p w14:paraId="502D796D" w14:textId="77777777" w:rsidR="009544CD" w:rsidRPr="00211D07" w:rsidRDefault="009544CD" w:rsidP="009544CD">
      <w:pPr>
        <w:jc w:val="both"/>
        <w:rPr>
          <w:rFonts w:ascii="Arial" w:hAnsi="Arial" w:cs="Arial"/>
          <w:szCs w:val="22"/>
          <w:lang w:val="fr-FR"/>
        </w:rPr>
      </w:pPr>
    </w:p>
    <w:p w14:paraId="7B982089" w14:textId="77777777" w:rsidR="009544CD" w:rsidRPr="00211D07" w:rsidRDefault="009544CD" w:rsidP="009544CD">
      <w:pPr>
        <w:jc w:val="both"/>
        <w:rPr>
          <w:rFonts w:ascii="Arial" w:eastAsia="MS Mincho" w:hAnsi="Arial" w:cs="Arial"/>
          <w:b/>
          <w:bCs/>
          <w:szCs w:val="22"/>
          <w:lang w:val="fr-FR" w:eastAsia="ar-SA"/>
        </w:rPr>
      </w:pPr>
      <w:r w:rsidRPr="00211D07">
        <w:rPr>
          <w:rFonts w:ascii="Arial" w:eastAsia="MS Mincho" w:hAnsi="Arial" w:cs="Arial"/>
          <w:b/>
          <w:bCs/>
          <w:szCs w:val="22"/>
          <w:lang w:val="fr-FR" w:eastAsia="ar-SA"/>
        </w:rPr>
        <w:t>Préambule</w:t>
      </w:r>
    </w:p>
    <w:p w14:paraId="16253516" w14:textId="77777777" w:rsidR="009544CD" w:rsidRPr="00211D07" w:rsidRDefault="009544CD" w:rsidP="009544CD">
      <w:pPr>
        <w:jc w:val="both"/>
        <w:rPr>
          <w:rFonts w:ascii="Arial" w:hAnsi="Arial" w:cs="Arial"/>
          <w:szCs w:val="22"/>
          <w:lang w:val="fr-FR"/>
        </w:rPr>
      </w:pPr>
    </w:p>
    <w:p w14:paraId="2C7256A6" w14:textId="77777777" w:rsidR="00211D07" w:rsidRDefault="00F44C8D" w:rsidP="00211D07">
      <w:pPr>
        <w:rPr>
          <w:rFonts w:ascii="Arial" w:hAnsi="Arial" w:cs="Arial"/>
          <w:szCs w:val="22"/>
          <w:lang w:val="fr-FR"/>
        </w:rPr>
      </w:pPr>
      <w:r>
        <w:rPr>
          <w:rFonts w:ascii="Arial" w:hAnsi="Arial" w:cs="Arial"/>
          <w:szCs w:val="22"/>
          <w:lang w:val="fr-FR"/>
        </w:rPr>
        <w:t>Je soussigné (e)</w:t>
      </w:r>
      <w:r w:rsidR="00211D07">
        <w:rPr>
          <w:rFonts w:ascii="Arial" w:hAnsi="Arial" w:cs="Arial"/>
          <w:szCs w:val="22"/>
          <w:lang w:val="fr-FR"/>
        </w:rPr>
        <w:t>………………………………………………………………………………………</w:t>
      </w:r>
      <w:r w:rsidR="007D3C1F">
        <w:rPr>
          <w:rFonts w:ascii="Arial" w:hAnsi="Arial" w:cs="Arial"/>
          <w:szCs w:val="22"/>
          <w:lang w:val="fr-FR"/>
        </w:rPr>
        <w:t>, salarié de l’entreprise……………………………………………………………………………….</w:t>
      </w:r>
    </w:p>
    <w:p w14:paraId="3972E6FC" w14:textId="77777777" w:rsidR="00211D07" w:rsidRDefault="009544CD" w:rsidP="00211D07">
      <w:pPr>
        <w:rPr>
          <w:rFonts w:ascii="Arial" w:hAnsi="Arial" w:cs="Arial"/>
          <w:szCs w:val="22"/>
          <w:lang w:val="fr-FR"/>
        </w:rPr>
      </w:pPr>
      <w:proofErr w:type="gramStart"/>
      <w:r w:rsidRPr="00211D07">
        <w:rPr>
          <w:rFonts w:ascii="Arial" w:hAnsi="Arial" w:cs="Arial"/>
          <w:szCs w:val="22"/>
          <w:lang w:val="fr-FR"/>
        </w:rPr>
        <w:t>en</w:t>
      </w:r>
      <w:proofErr w:type="gramEnd"/>
      <w:r w:rsidRPr="00211D07">
        <w:rPr>
          <w:rFonts w:ascii="Arial" w:hAnsi="Arial" w:cs="Arial"/>
          <w:szCs w:val="22"/>
          <w:lang w:val="fr-FR"/>
        </w:rPr>
        <w:t xml:space="preserve"> qualité de </w:t>
      </w:r>
      <w:r w:rsidR="00F44C8D">
        <w:rPr>
          <w:rFonts w:ascii="Arial" w:hAnsi="Arial" w:cs="Arial"/>
          <w:szCs w:val="22"/>
          <w:lang w:val="fr-FR"/>
        </w:rPr>
        <w:t xml:space="preserve"> </w:t>
      </w:r>
      <w:r w:rsidR="00211D07">
        <w:rPr>
          <w:rFonts w:ascii="Arial" w:hAnsi="Arial" w:cs="Arial"/>
          <w:szCs w:val="22"/>
          <w:lang w:val="fr-FR"/>
        </w:rPr>
        <w:t>……………………………………………………………………………………….</w:t>
      </w:r>
    </w:p>
    <w:p w14:paraId="081432BC" w14:textId="77777777" w:rsidR="009544CD" w:rsidRDefault="009544CD" w:rsidP="00211D07">
      <w:pPr>
        <w:rPr>
          <w:rFonts w:ascii="Arial" w:hAnsi="Arial" w:cs="Arial"/>
          <w:szCs w:val="22"/>
          <w:lang w:val="fr-FR"/>
        </w:rPr>
      </w:pPr>
      <w:proofErr w:type="gramStart"/>
      <w:r w:rsidRPr="00211D07">
        <w:rPr>
          <w:rFonts w:ascii="Arial" w:hAnsi="Arial" w:cs="Arial"/>
          <w:szCs w:val="22"/>
          <w:lang w:val="fr-FR"/>
        </w:rPr>
        <w:t>m’engage</w:t>
      </w:r>
      <w:proofErr w:type="gramEnd"/>
      <w:r w:rsidRPr="00211D07">
        <w:rPr>
          <w:rFonts w:ascii="Arial" w:hAnsi="Arial" w:cs="Arial"/>
          <w:szCs w:val="22"/>
          <w:lang w:val="fr-FR"/>
        </w:rPr>
        <w:t xml:space="preserve"> à respecter les termes du présent accord.</w:t>
      </w:r>
    </w:p>
    <w:p w14:paraId="09EAF9F7" w14:textId="77777777" w:rsidR="00211D07" w:rsidRPr="00211D07" w:rsidRDefault="00211D07" w:rsidP="00211D07">
      <w:pPr>
        <w:rPr>
          <w:rFonts w:ascii="Arial" w:hAnsi="Arial" w:cs="Arial"/>
          <w:szCs w:val="22"/>
          <w:lang w:val="fr-FR"/>
        </w:rPr>
      </w:pPr>
    </w:p>
    <w:p w14:paraId="16843DE4" w14:textId="77777777" w:rsidR="009544CD" w:rsidRPr="00211D07" w:rsidRDefault="009544CD" w:rsidP="009544CD">
      <w:pPr>
        <w:jc w:val="both"/>
        <w:rPr>
          <w:rFonts w:ascii="Arial" w:hAnsi="Arial" w:cs="Arial"/>
          <w:szCs w:val="22"/>
          <w:lang w:val="fr-FR"/>
        </w:rPr>
      </w:pPr>
    </w:p>
    <w:p w14:paraId="6A472067" w14:textId="77777777" w:rsidR="009544CD" w:rsidRPr="00211D07" w:rsidRDefault="009544CD" w:rsidP="009544CD">
      <w:pPr>
        <w:pStyle w:val="Prealable"/>
        <w:numPr>
          <w:ilvl w:val="0"/>
          <w:numId w:val="0"/>
        </w:numPr>
        <w:jc w:val="both"/>
        <w:rPr>
          <w:rFonts w:ascii="Arial" w:hAnsi="Arial" w:cs="Arial"/>
          <w:szCs w:val="22"/>
          <w:lang w:val="fr-FR"/>
        </w:rPr>
      </w:pPr>
      <w:r w:rsidRPr="00211D07">
        <w:rPr>
          <w:rFonts w:ascii="Arial" w:hAnsi="Arial" w:cs="Arial"/>
          <w:szCs w:val="22"/>
          <w:lang w:val="fr-FR"/>
        </w:rPr>
        <w:t>L’</w:t>
      </w:r>
      <w:r w:rsidR="005A1887" w:rsidRPr="00211D07">
        <w:rPr>
          <w:rFonts w:ascii="Arial" w:hAnsi="Arial" w:cs="Arial"/>
          <w:szCs w:val="22"/>
          <w:lang w:val="fr-FR"/>
        </w:rPr>
        <w:t>Université Paris-S</w:t>
      </w:r>
      <w:r w:rsidR="007D3C1F">
        <w:rPr>
          <w:rFonts w:ascii="Arial" w:hAnsi="Arial" w:cs="Arial"/>
          <w:szCs w:val="22"/>
          <w:lang w:val="fr-FR"/>
        </w:rPr>
        <w:t>aclay</w:t>
      </w:r>
      <w:r w:rsidR="005A1887" w:rsidRPr="00211D07">
        <w:rPr>
          <w:rFonts w:ascii="Arial" w:hAnsi="Arial" w:cs="Arial"/>
          <w:szCs w:val="22"/>
          <w:lang w:val="fr-FR"/>
        </w:rPr>
        <w:t xml:space="preserve"> </w:t>
      </w:r>
      <w:r w:rsidRPr="00211D07">
        <w:rPr>
          <w:rFonts w:ascii="Arial" w:hAnsi="Arial" w:cs="Arial"/>
          <w:szCs w:val="22"/>
          <w:lang w:val="fr-FR"/>
        </w:rPr>
        <w:t xml:space="preserve">est en charge de </w:t>
      </w:r>
      <w:r w:rsidR="007D3C1F">
        <w:rPr>
          <w:rFonts w:ascii="Arial" w:hAnsi="Arial" w:cs="Arial"/>
          <w:szCs w:val="22"/>
          <w:lang w:val="fr-FR"/>
        </w:rPr>
        <w:t>maintenir sur l’ensemble de ses sites un système de vidéo protection</w:t>
      </w:r>
      <w:r w:rsidR="007E1CDF">
        <w:rPr>
          <w:rFonts w:ascii="Arial" w:hAnsi="Arial" w:cs="Arial"/>
          <w:szCs w:val="22"/>
          <w:lang w:val="fr-FR"/>
        </w:rPr>
        <w:t xml:space="preserve">, cette maintenance fait l’objet d’un marché </w:t>
      </w:r>
      <w:r w:rsidR="00B9766A">
        <w:rPr>
          <w:rFonts w:ascii="Arial" w:hAnsi="Arial" w:cs="Arial"/>
          <w:szCs w:val="22"/>
          <w:lang w:val="fr-FR"/>
        </w:rPr>
        <w:t xml:space="preserve">de maintenance. </w:t>
      </w:r>
      <w:r w:rsidR="007D3C1F">
        <w:rPr>
          <w:rFonts w:ascii="Arial" w:hAnsi="Arial" w:cs="Arial"/>
          <w:szCs w:val="22"/>
          <w:lang w:val="fr-FR"/>
        </w:rPr>
        <w:t>Ce système concourt directement à la sécurité des installations sensibles de l’Université</w:t>
      </w:r>
      <w:r w:rsidRPr="00211D07">
        <w:rPr>
          <w:rFonts w:ascii="Arial" w:eastAsia="MS Mincho" w:hAnsi="Arial" w:cs="Arial"/>
          <w:szCs w:val="22"/>
          <w:lang w:val="fr-FR"/>
        </w:rPr>
        <w:t>.</w:t>
      </w:r>
    </w:p>
    <w:p w14:paraId="45B301AF" w14:textId="77777777" w:rsidR="009544CD" w:rsidRPr="00211D07" w:rsidRDefault="009544CD" w:rsidP="009544CD">
      <w:pPr>
        <w:pStyle w:val="Prealable"/>
        <w:numPr>
          <w:ilvl w:val="0"/>
          <w:numId w:val="0"/>
        </w:numPr>
        <w:jc w:val="both"/>
        <w:rPr>
          <w:rFonts w:ascii="Arial" w:hAnsi="Arial" w:cs="Arial"/>
          <w:szCs w:val="22"/>
          <w:lang w:val="fr-FR"/>
        </w:rPr>
      </w:pPr>
      <w:r w:rsidRPr="00211D07">
        <w:rPr>
          <w:rFonts w:ascii="Arial" w:hAnsi="Arial" w:cs="Arial"/>
          <w:szCs w:val="22"/>
          <w:lang w:val="fr-FR"/>
        </w:rPr>
        <w:t xml:space="preserve">Je reconnais l’importance qui est accordée au principe du </w:t>
      </w:r>
      <w:r w:rsidRPr="00211D07">
        <w:rPr>
          <w:rFonts w:ascii="Arial" w:hAnsi="Arial" w:cs="Arial"/>
          <w:b/>
          <w:szCs w:val="22"/>
          <w:lang w:val="fr-FR"/>
        </w:rPr>
        <w:t>secret des affaires</w:t>
      </w:r>
      <w:r w:rsidR="00294D00" w:rsidRPr="00211D07">
        <w:rPr>
          <w:rFonts w:ascii="Arial" w:hAnsi="Arial" w:cs="Arial"/>
          <w:szCs w:val="22"/>
          <w:lang w:val="fr-FR"/>
        </w:rPr>
        <w:t xml:space="preserve"> et de la </w:t>
      </w:r>
      <w:r w:rsidR="00294D00" w:rsidRPr="00211D07">
        <w:rPr>
          <w:rFonts w:ascii="Arial" w:hAnsi="Arial" w:cs="Arial"/>
          <w:b/>
          <w:szCs w:val="22"/>
          <w:lang w:val="fr-FR"/>
        </w:rPr>
        <w:t>confidentialité des informations</w:t>
      </w:r>
      <w:r w:rsidRPr="00211D07">
        <w:rPr>
          <w:rFonts w:ascii="Arial" w:hAnsi="Arial" w:cs="Arial"/>
          <w:szCs w:val="22"/>
          <w:lang w:val="fr-FR"/>
        </w:rPr>
        <w:t xml:space="preserve"> lors de l</w:t>
      </w:r>
      <w:r w:rsidR="007D3C1F">
        <w:rPr>
          <w:rFonts w:ascii="Arial" w:hAnsi="Arial" w:cs="Arial"/>
          <w:szCs w:val="22"/>
          <w:lang w:val="fr-FR"/>
        </w:rPr>
        <w:t>’exécution du présent marché.</w:t>
      </w:r>
    </w:p>
    <w:p w14:paraId="7F54707C" w14:textId="77777777" w:rsidR="000826A7" w:rsidRPr="00211D07" w:rsidRDefault="009544CD" w:rsidP="00827DF0">
      <w:pPr>
        <w:jc w:val="both"/>
        <w:rPr>
          <w:rFonts w:ascii="Arial" w:hAnsi="Arial" w:cs="Arial"/>
          <w:lang w:val="fr-FR"/>
        </w:rPr>
      </w:pPr>
      <w:r w:rsidRPr="00211D07">
        <w:rPr>
          <w:rFonts w:ascii="Arial" w:hAnsi="Arial" w:cs="Arial"/>
          <w:lang w:val="fr-FR"/>
        </w:rPr>
        <w:t xml:space="preserve">Il en résulte que toute personne </w:t>
      </w:r>
      <w:r w:rsidR="0081293C" w:rsidRPr="00211D07">
        <w:rPr>
          <w:rFonts w:ascii="Arial" w:hAnsi="Arial" w:cs="Arial"/>
          <w:lang w:val="fr-FR"/>
        </w:rPr>
        <w:t>qui a pris</w:t>
      </w:r>
      <w:r w:rsidRPr="00211D07">
        <w:rPr>
          <w:rFonts w:ascii="Arial" w:hAnsi="Arial" w:cs="Arial"/>
          <w:lang w:val="fr-FR"/>
        </w:rPr>
        <w:t xml:space="preserve"> part ou </w:t>
      </w:r>
      <w:r w:rsidR="0081293C" w:rsidRPr="00211D07">
        <w:rPr>
          <w:rFonts w:ascii="Arial" w:hAnsi="Arial" w:cs="Arial"/>
          <w:lang w:val="fr-FR"/>
        </w:rPr>
        <w:t>a</w:t>
      </w:r>
      <w:r w:rsidRPr="00211D07">
        <w:rPr>
          <w:rFonts w:ascii="Arial" w:hAnsi="Arial" w:cs="Arial"/>
          <w:lang w:val="fr-FR"/>
        </w:rPr>
        <w:t xml:space="preserve"> particip</w:t>
      </w:r>
      <w:r w:rsidR="0081293C" w:rsidRPr="00211D07">
        <w:rPr>
          <w:rFonts w:ascii="Arial" w:hAnsi="Arial" w:cs="Arial"/>
          <w:lang w:val="fr-FR"/>
        </w:rPr>
        <w:t>é</w:t>
      </w:r>
      <w:r w:rsidRPr="00211D07">
        <w:rPr>
          <w:rFonts w:ascii="Arial" w:hAnsi="Arial" w:cs="Arial"/>
          <w:lang w:val="fr-FR"/>
        </w:rPr>
        <w:t xml:space="preserve"> </w:t>
      </w:r>
      <w:r w:rsidR="007D3C1F">
        <w:rPr>
          <w:rFonts w:ascii="Arial" w:hAnsi="Arial" w:cs="Arial"/>
          <w:lang w:val="fr-FR"/>
        </w:rPr>
        <w:t>à des interventions sur les installations de vidéo protection</w:t>
      </w:r>
      <w:r w:rsidR="00E47309" w:rsidRPr="00211D07">
        <w:rPr>
          <w:rFonts w:ascii="Arial" w:hAnsi="Arial" w:cs="Arial"/>
          <w:lang w:val="fr-FR"/>
        </w:rPr>
        <w:t xml:space="preserve">, </w:t>
      </w:r>
      <w:r w:rsidRPr="00211D07">
        <w:rPr>
          <w:rFonts w:ascii="Arial" w:hAnsi="Arial" w:cs="Arial"/>
          <w:lang w:val="fr-FR"/>
        </w:rPr>
        <w:t xml:space="preserve">directement ou indirectement, doit s’engager à respecter la plus stricte confidentialité en ce qui concerne le contenu des discussions, les informations, les données et les documents confidentiels, portant directement ou indirectement sur le </w:t>
      </w:r>
      <w:r w:rsidR="007D3C1F">
        <w:rPr>
          <w:rFonts w:ascii="Arial" w:hAnsi="Arial" w:cs="Arial"/>
          <w:lang w:val="fr-FR"/>
        </w:rPr>
        <w:t>Marché</w:t>
      </w:r>
      <w:r w:rsidRPr="00211D07">
        <w:rPr>
          <w:rFonts w:ascii="Arial" w:hAnsi="Arial" w:cs="Arial"/>
          <w:lang w:val="fr-FR"/>
        </w:rPr>
        <w:t>, dont elle pourra</w:t>
      </w:r>
      <w:r w:rsidR="0081293C" w:rsidRPr="00211D07">
        <w:rPr>
          <w:rFonts w:ascii="Arial" w:hAnsi="Arial" w:cs="Arial"/>
          <w:lang w:val="fr-FR"/>
        </w:rPr>
        <w:t>it</w:t>
      </w:r>
      <w:r w:rsidRPr="00211D07">
        <w:rPr>
          <w:rFonts w:ascii="Arial" w:hAnsi="Arial" w:cs="Arial"/>
          <w:lang w:val="fr-FR"/>
        </w:rPr>
        <w:t xml:space="preserve"> avoir connaissance ou </w:t>
      </w:r>
      <w:r w:rsidR="0075333D" w:rsidRPr="00211D07">
        <w:rPr>
          <w:rFonts w:ascii="Arial" w:hAnsi="Arial" w:cs="Arial"/>
          <w:lang w:val="fr-FR"/>
        </w:rPr>
        <w:t>être en</w:t>
      </w:r>
      <w:r w:rsidRPr="00211D07">
        <w:rPr>
          <w:rFonts w:ascii="Arial" w:hAnsi="Arial" w:cs="Arial"/>
          <w:lang w:val="fr-FR"/>
        </w:rPr>
        <w:t xml:space="preserve"> possession</w:t>
      </w:r>
      <w:r w:rsidR="007D3C1F">
        <w:rPr>
          <w:rFonts w:ascii="Arial" w:hAnsi="Arial" w:cs="Arial"/>
          <w:lang w:val="fr-FR"/>
        </w:rPr>
        <w:t>.</w:t>
      </w:r>
      <w:r w:rsidRPr="00211D07">
        <w:rPr>
          <w:rFonts w:ascii="Arial" w:hAnsi="Arial" w:cs="Arial"/>
          <w:lang w:val="fr-FR"/>
        </w:rPr>
        <w:t xml:space="preserve"> </w:t>
      </w:r>
    </w:p>
    <w:p w14:paraId="656C440C" w14:textId="77777777" w:rsidR="009544CD" w:rsidRPr="00211D07" w:rsidRDefault="009544CD" w:rsidP="00827DF0">
      <w:pPr>
        <w:jc w:val="both"/>
        <w:rPr>
          <w:rFonts w:ascii="Arial" w:hAnsi="Arial" w:cs="Arial"/>
          <w:lang w:val="fr-FR"/>
        </w:rPr>
      </w:pPr>
    </w:p>
    <w:p w14:paraId="057B7C12" w14:textId="77777777" w:rsidR="000826A7" w:rsidRPr="00211D07" w:rsidRDefault="009544CD">
      <w:pPr>
        <w:pStyle w:val="Titre1"/>
        <w:jc w:val="both"/>
        <w:rPr>
          <w:rFonts w:ascii="Arial" w:eastAsia="MS Mincho" w:hAnsi="Arial" w:cs="Arial"/>
          <w:szCs w:val="22"/>
          <w:lang w:val="fr-FR" w:eastAsia="ar-SA"/>
        </w:rPr>
      </w:pPr>
      <w:r w:rsidRPr="00211D07">
        <w:rPr>
          <w:rFonts w:ascii="Arial" w:eastAsia="MS Mincho" w:hAnsi="Arial" w:cs="Arial"/>
          <w:szCs w:val="22"/>
          <w:lang w:val="fr-FR" w:eastAsia="ar-SA"/>
        </w:rPr>
        <w:t>Engagement de confidentialité</w:t>
      </w:r>
    </w:p>
    <w:p w14:paraId="6D536DBE" w14:textId="77777777" w:rsidR="009544CD" w:rsidRPr="00211D07" w:rsidRDefault="00F44C8D" w:rsidP="009544CD">
      <w:pPr>
        <w:pStyle w:val="Titre2"/>
        <w:jc w:val="both"/>
        <w:rPr>
          <w:rFonts w:ascii="Arial" w:eastAsia="MS Mincho" w:hAnsi="Arial" w:cs="Arial"/>
          <w:szCs w:val="22"/>
          <w:lang w:val="fr-FR" w:eastAsia="ar-SA"/>
        </w:rPr>
      </w:pPr>
      <w:r>
        <w:rPr>
          <w:rFonts w:ascii="Arial" w:hAnsi="Arial" w:cs="Arial"/>
          <w:szCs w:val="22"/>
          <w:lang w:val="fr-FR"/>
        </w:rPr>
        <w:t>Définition des Informations C</w:t>
      </w:r>
      <w:r w:rsidR="009544CD" w:rsidRPr="00211D07">
        <w:rPr>
          <w:rFonts w:ascii="Arial" w:hAnsi="Arial" w:cs="Arial"/>
          <w:szCs w:val="22"/>
          <w:lang w:val="fr-FR"/>
        </w:rPr>
        <w:t>onfidentielles</w:t>
      </w:r>
    </w:p>
    <w:p w14:paraId="34A5FC7F" w14:textId="77777777" w:rsidR="009544CD" w:rsidRDefault="009544CD" w:rsidP="00827DF0">
      <w:pPr>
        <w:pStyle w:val="Texte2"/>
        <w:jc w:val="both"/>
        <w:rPr>
          <w:rFonts w:ascii="Arial" w:hAnsi="Arial" w:cs="Arial"/>
          <w:lang w:val="fr-FR"/>
        </w:rPr>
      </w:pPr>
      <w:r w:rsidRPr="00211D07">
        <w:rPr>
          <w:rFonts w:ascii="Arial" w:hAnsi="Arial" w:cs="Arial"/>
          <w:lang w:val="fr-FR"/>
        </w:rPr>
        <w:t>Le terme d’</w:t>
      </w:r>
      <w:r w:rsidRPr="00211D07">
        <w:rPr>
          <w:rFonts w:ascii="Arial" w:hAnsi="Arial" w:cs="Arial"/>
          <w:b/>
          <w:lang w:val="fr-FR"/>
        </w:rPr>
        <w:t>Informations Confidentielles</w:t>
      </w:r>
      <w:r w:rsidRPr="00211D07">
        <w:rPr>
          <w:rFonts w:ascii="Arial" w:hAnsi="Arial" w:cs="Arial"/>
          <w:lang w:val="fr-FR"/>
        </w:rPr>
        <w:t xml:space="preserve"> comprend toutes les informations, orales ou écrites, relatives </w:t>
      </w:r>
      <w:r w:rsidR="0081293C" w:rsidRPr="00211D07">
        <w:rPr>
          <w:rFonts w:ascii="Arial" w:hAnsi="Arial" w:cs="Arial"/>
          <w:lang w:val="fr-FR"/>
        </w:rPr>
        <w:t xml:space="preserve">au </w:t>
      </w:r>
      <w:r w:rsidR="007D3C1F">
        <w:rPr>
          <w:rFonts w:ascii="Arial" w:hAnsi="Arial" w:cs="Arial"/>
          <w:lang w:val="fr-FR"/>
        </w:rPr>
        <w:t>Marche, que ce soit d</w:t>
      </w:r>
      <w:r w:rsidRPr="00211D07">
        <w:rPr>
          <w:rFonts w:ascii="Arial" w:hAnsi="Arial" w:cs="Arial"/>
          <w:lang w:val="fr-FR"/>
        </w:rPr>
        <w:t>es informations</w:t>
      </w:r>
      <w:r w:rsidR="0081293C" w:rsidRPr="00211D07">
        <w:rPr>
          <w:rFonts w:ascii="Arial" w:hAnsi="Arial" w:cs="Arial"/>
          <w:lang w:val="fr-FR"/>
        </w:rPr>
        <w:t xml:space="preserve"> techniques, juridiques </w:t>
      </w:r>
      <w:r w:rsidR="007D3C1F">
        <w:rPr>
          <w:rFonts w:ascii="Arial" w:hAnsi="Arial" w:cs="Arial"/>
          <w:lang w:val="fr-FR"/>
        </w:rPr>
        <w:t>ou</w:t>
      </w:r>
      <w:r w:rsidR="0081293C" w:rsidRPr="00211D07">
        <w:rPr>
          <w:rFonts w:ascii="Arial" w:hAnsi="Arial" w:cs="Arial"/>
          <w:lang w:val="fr-FR"/>
        </w:rPr>
        <w:t xml:space="preserve"> financières</w:t>
      </w:r>
      <w:r w:rsidR="00394023" w:rsidRPr="00211D07">
        <w:rPr>
          <w:rFonts w:ascii="Arial" w:hAnsi="Arial" w:cs="Arial"/>
          <w:lang w:val="fr-FR"/>
        </w:rPr>
        <w:t xml:space="preserve"> obtenues dans le cadre de la réalisation </w:t>
      </w:r>
      <w:r w:rsidR="007D3C1F">
        <w:rPr>
          <w:rFonts w:ascii="Arial" w:hAnsi="Arial" w:cs="Arial"/>
          <w:lang w:val="fr-FR"/>
        </w:rPr>
        <w:t xml:space="preserve">du Marché </w:t>
      </w:r>
      <w:proofErr w:type="spellStart"/>
      <w:r w:rsidR="007D3C1F">
        <w:rPr>
          <w:rFonts w:ascii="Arial" w:hAnsi="Arial" w:cs="Arial"/>
          <w:lang w:val="fr-FR"/>
        </w:rPr>
        <w:t>et</w:t>
      </w:r>
      <w:r w:rsidR="00394023" w:rsidRPr="00211D07">
        <w:rPr>
          <w:rFonts w:ascii="Arial" w:hAnsi="Arial" w:cs="Arial"/>
          <w:lang w:val="fr-FR"/>
        </w:rPr>
        <w:t>t</w:t>
      </w:r>
      <w:proofErr w:type="spellEnd"/>
      <w:r w:rsidR="00FC0E05" w:rsidRPr="00211D07">
        <w:rPr>
          <w:rFonts w:ascii="Arial" w:hAnsi="Arial" w:cs="Arial"/>
          <w:lang w:val="fr-FR"/>
        </w:rPr>
        <w:t xml:space="preserve"> et dont j’ai pu ou je pourrais avoir connaissance</w:t>
      </w:r>
      <w:r w:rsidR="00294D00" w:rsidRPr="00211D07">
        <w:rPr>
          <w:rFonts w:ascii="Arial" w:hAnsi="Arial" w:cs="Arial"/>
          <w:lang w:val="fr-FR"/>
        </w:rPr>
        <w:t>, au cours d’une mission réalisée</w:t>
      </w:r>
      <w:r w:rsidR="007D3C1F">
        <w:rPr>
          <w:rFonts w:ascii="Arial" w:hAnsi="Arial" w:cs="Arial"/>
          <w:lang w:val="fr-FR"/>
        </w:rPr>
        <w:t xml:space="preserve"> pour le compte de l’Université</w:t>
      </w:r>
    </w:p>
    <w:p w14:paraId="5ED47252" w14:textId="77777777" w:rsidR="00211D07" w:rsidRPr="00211D07" w:rsidRDefault="00211D07" w:rsidP="00827DF0">
      <w:pPr>
        <w:pStyle w:val="Texte2"/>
        <w:jc w:val="both"/>
        <w:rPr>
          <w:rFonts w:ascii="Arial" w:eastAsia="MS Mincho" w:hAnsi="Arial" w:cs="Arial"/>
          <w:lang w:val="fr-FR" w:eastAsia="ar-SA"/>
        </w:rPr>
      </w:pPr>
    </w:p>
    <w:p w14:paraId="173299FE" w14:textId="77777777" w:rsidR="009544CD" w:rsidRPr="00211D07" w:rsidRDefault="009544CD" w:rsidP="009544CD">
      <w:pPr>
        <w:pStyle w:val="Titre2"/>
        <w:jc w:val="both"/>
        <w:rPr>
          <w:rFonts w:ascii="Arial" w:hAnsi="Arial" w:cs="Arial"/>
          <w:szCs w:val="22"/>
          <w:lang w:val="fr-FR"/>
        </w:rPr>
      </w:pPr>
      <w:r w:rsidRPr="00211D07">
        <w:rPr>
          <w:rFonts w:ascii="Arial" w:hAnsi="Arial" w:cs="Arial"/>
          <w:szCs w:val="22"/>
          <w:lang w:val="fr-FR"/>
        </w:rPr>
        <w:t>Engagement de ne pas divulguer les Informations Confidentielles</w:t>
      </w:r>
    </w:p>
    <w:p w14:paraId="0B4A75D3" w14:textId="77777777" w:rsidR="009544CD" w:rsidRDefault="009544CD" w:rsidP="00827DF0">
      <w:pPr>
        <w:pStyle w:val="Texte2"/>
        <w:jc w:val="both"/>
        <w:rPr>
          <w:rFonts w:ascii="Arial" w:hAnsi="Arial" w:cs="Arial"/>
          <w:lang w:val="fr-FR"/>
        </w:rPr>
      </w:pPr>
      <w:r w:rsidRPr="00211D07">
        <w:rPr>
          <w:rFonts w:ascii="Arial" w:hAnsi="Arial" w:cs="Arial"/>
          <w:lang w:val="fr-FR"/>
        </w:rPr>
        <w:lastRenderedPageBreak/>
        <w:t xml:space="preserve">En conséquence, </w:t>
      </w:r>
      <w:r w:rsidRPr="00211D07">
        <w:rPr>
          <w:rFonts w:ascii="Arial" w:hAnsi="Arial" w:cs="Arial"/>
          <w:b/>
          <w:lang w:val="fr-FR"/>
        </w:rPr>
        <w:t>je m’engage expressément,</w:t>
      </w:r>
      <w:r w:rsidRPr="00211D07">
        <w:rPr>
          <w:rFonts w:ascii="Arial" w:hAnsi="Arial" w:cs="Arial"/>
          <w:lang w:val="fr-FR"/>
        </w:rPr>
        <w:t xml:space="preserve"> pendant le cours </w:t>
      </w:r>
      <w:r w:rsidR="007D3C1F">
        <w:rPr>
          <w:rFonts w:ascii="Arial" w:hAnsi="Arial" w:cs="Arial"/>
          <w:lang w:val="fr-FR"/>
        </w:rPr>
        <w:t>du marché</w:t>
      </w:r>
      <w:r w:rsidR="00394023" w:rsidRPr="00211D07">
        <w:rPr>
          <w:rFonts w:ascii="Arial" w:hAnsi="Arial" w:cs="Arial"/>
          <w:lang w:val="fr-FR"/>
        </w:rPr>
        <w:t xml:space="preserve"> </w:t>
      </w:r>
      <w:r w:rsidRPr="00211D07">
        <w:rPr>
          <w:rFonts w:ascii="Arial" w:hAnsi="Arial" w:cs="Arial"/>
          <w:lang w:val="fr-FR"/>
        </w:rPr>
        <w:t>comme après, à ne divulguer aucune Information Confidentielle que je serai amené/e</w:t>
      </w:r>
      <w:r w:rsidR="007A6D30" w:rsidRPr="00211D07">
        <w:rPr>
          <w:rFonts w:ascii="Arial" w:hAnsi="Arial" w:cs="Arial"/>
          <w:lang w:val="fr-FR"/>
        </w:rPr>
        <w:t>, le cas échéant,</w:t>
      </w:r>
      <w:r w:rsidRPr="00211D07">
        <w:rPr>
          <w:rFonts w:ascii="Arial" w:hAnsi="Arial" w:cs="Arial"/>
          <w:lang w:val="fr-FR"/>
        </w:rPr>
        <w:t xml:space="preserve"> à détenir de quelque manière que ce soit. Cet engagement vaut à l’égard de toute personne n’étant pas amenée à participer</w:t>
      </w:r>
      <w:r w:rsidR="00AD083D" w:rsidRPr="00211D07">
        <w:rPr>
          <w:rFonts w:ascii="Arial" w:hAnsi="Arial" w:cs="Arial"/>
          <w:lang w:val="fr-FR"/>
        </w:rPr>
        <w:t>, directement ou indirectement,</w:t>
      </w:r>
      <w:r w:rsidRPr="00211D07">
        <w:rPr>
          <w:rFonts w:ascii="Arial" w:hAnsi="Arial" w:cs="Arial"/>
          <w:lang w:val="fr-FR"/>
        </w:rPr>
        <w:t xml:space="preserve"> </w:t>
      </w:r>
      <w:r w:rsidR="00AD083D" w:rsidRPr="00211D07">
        <w:rPr>
          <w:rFonts w:ascii="Arial" w:hAnsi="Arial" w:cs="Arial"/>
          <w:lang w:val="fr-FR"/>
        </w:rPr>
        <w:t xml:space="preserve">à l’élaboration du </w:t>
      </w:r>
      <w:r w:rsidR="007D3C1F">
        <w:rPr>
          <w:rFonts w:ascii="Arial" w:hAnsi="Arial" w:cs="Arial"/>
          <w:lang w:val="fr-FR"/>
        </w:rPr>
        <w:t>Marché</w:t>
      </w:r>
      <w:r w:rsidRPr="00211D07">
        <w:rPr>
          <w:rFonts w:ascii="Arial" w:hAnsi="Arial" w:cs="Arial"/>
          <w:lang w:val="fr-FR"/>
        </w:rPr>
        <w:t>, y compris à l’égard de mes supérieurs hiérarchiques, des personnes placées sous ma responsabilité hiérarchique, de mes collègues, et de toute personne extérieure à l’</w:t>
      </w:r>
      <w:r w:rsidR="00AD083D" w:rsidRPr="00211D07">
        <w:rPr>
          <w:rFonts w:ascii="Arial" w:hAnsi="Arial" w:cs="Arial"/>
          <w:lang w:val="fr-FR"/>
        </w:rPr>
        <w:t>Université</w:t>
      </w:r>
      <w:r w:rsidR="00211D07">
        <w:rPr>
          <w:rFonts w:ascii="Arial" w:hAnsi="Arial" w:cs="Arial"/>
          <w:lang w:val="fr-FR"/>
        </w:rPr>
        <w:t xml:space="preserve"> qui n’aurait pas signé </w:t>
      </w:r>
      <w:r w:rsidRPr="00211D07">
        <w:rPr>
          <w:rFonts w:ascii="Arial" w:hAnsi="Arial" w:cs="Arial"/>
          <w:lang w:val="fr-FR"/>
        </w:rPr>
        <w:t xml:space="preserve">la présente Charte. </w:t>
      </w:r>
    </w:p>
    <w:p w14:paraId="4296DD3E" w14:textId="77777777" w:rsidR="00211D07" w:rsidRPr="00211D07" w:rsidRDefault="00211D07" w:rsidP="00827DF0">
      <w:pPr>
        <w:pStyle w:val="Texte2"/>
        <w:jc w:val="both"/>
        <w:rPr>
          <w:rFonts w:ascii="Arial" w:hAnsi="Arial" w:cs="Arial"/>
          <w:lang w:val="fr-FR"/>
        </w:rPr>
      </w:pPr>
    </w:p>
    <w:p w14:paraId="30B27934" w14:textId="77777777" w:rsidR="009544CD" w:rsidRPr="00211D07" w:rsidRDefault="009544CD">
      <w:pPr>
        <w:pStyle w:val="Titre2"/>
        <w:jc w:val="both"/>
        <w:rPr>
          <w:rFonts w:ascii="Arial" w:hAnsi="Arial" w:cs="Arial"/>
          <w:szCs w:val="22"/>
          <w:lang w:val="fr-FR"/>
        </w:rPr>
      </w:pPr>
      <w:r w:rsidRPr="00211D07">
        <w:rPr>
          <w:rFonts w:ascii="Arial" w:hAnsi="Arial" w:cs="Arial"/>
          <w:szCs w:val="22"/>
          <w:lang w:val="fr-FR"/>
        </w:rPr>
        <w:t>Engagement de ne pas révéler l'existence des discussions en cours</w:t>
      </w:r>
    </w:p>
    <w:p w14:paraId="49E08606" w14:textId="77777777" w:rsidR="009544CD" w:rsidRPr="00211D07" w:rsidRDefault="009544CD" w:rsidP="00827DF0">
      <w:pPr>
        <w:pStyle w:val="Texte2"/>
        <w:jc w:val="both"/>
        <w:rPr>
          <w:rFonts w:ascii="Arial" w:hAnsi="Arial" w:cs="Arial"/>
          <w:lang w:val="fr-FR"/>
        </w:rPr>
      </w:pPr>
      <w:r w:rsidRPr="00211D07">
        <w:rPr>
          <w:rFonts w:ascii="Arial" w:hAnsi="Arial" w:cs="Arial"/>
          <w:lang w:val="fr-FR"/>
        </w:rPr>
        <w:t>Je m’engage également à ne révéler à quiconque, ni faire part de l'existence</w:t>
      </w:r>
      <w:r w:rsidR="00AD083D" w:rsidRPr="00211D07">
        <w:rPr>
          <w:rFonts w:ascii="Arial" w:hAnsi="Arial" w:cs="Arial"/>
          <w:lang w:val="fr-FR"/>
        </w:rPr>
        <w:t xml:space="preserve"> et de l’état</w:t>
      </w:r>
      <w:r w:rsidRPr="00211D07">
        <w:rPr>
          <w:rFonts w:ascii="Arial" w:hAnsi="Arial" w:cs="Arial"/>
          <w:lang w:val="fr-FR"/>
        </w:rPr>
        <w:t xml:space="preserve"> des discussions et/ou de tout fait relatif au </w:t>
      </w:r>
      <w:r w:rsidR="007D3C1F">
        <w:rPr>
          <w:rFonts w:ascii="Arial" w:hAnsi="Arial" w:cs="Arial"/>
          <w:lang w:val="fr-FR"/>
        </w:rPr>
        <w:t>Marché</w:t>
      </w:r>
      <w:r w:rsidRPr="00211D07">
        <w:rPr>
          <w:rFonts w:ascii="Arial" w:hAnsi="Arial" w:cs="Arial"/>
          <w:lang w:val="fr-FR"/>
        </w:rPr>
        <w:t xml:space="preserve"> dévoilant une position ou une stratégie adoptée dans le cadre de </w:t>
      </w:r>
      <w:r w:rsidR="007D3C1F">
        <w:rPr>
          <w:rFonts w:ascii="Arial" w:hAnsi="Arial" w:cs="Arial"/>
          <w:lang w:val="fr-FR"/>
        </w:rPr>
        <w:t>l’exécution du Marché</w:t>
      </w:r>
      <w:r w:rsidRPr="00211D07">
        <w:rPr>
          <w:rFonts w:ascii="Arial" w:hAnsi="Arial" w:cs="Arial"/>
          <w:lang w:val="fr-FR"/>
        </w:rPr>
        <w:t xml:space="preserve">. </w:t>
      </w:r>
    </w:p>
    <w:p w14:paraId="45826E9E" w14:textId="77777777" w:rsidR="00C95997" w:rsidRDefault="00C95997" w:rsidP="00827DF0">
      <w:pPr>
        <w:pStyle w:val="Texte2"/>
        <w:jc w:val="both"/>
        <w:rPr>
          <w:rFonts w:ascii="Arial" w:hAnsi="Arial" w:cs="Arial"/>
          <w:lang w:val="fr-FR"/>
        </w:rPr>
      </w:pPr>
    </w:p>
    <w:p w14:paraId="37DA8674" w14:textId="77777777" w:rsidR="00211D07" w:rsidRPr="00211D07" w:rsidRDefault="00211D07" w:rsidP="00827DF0">
      <w:pPr>
        <w:pStyle w:val="Texte2"/>
        <w:jc w:val="both"/>
        <w:rPr>
          <w:rFonts w:ascii="Arial" w:hAnsi="Arial" w:cs="Arial"/>
          <w:lang w:val="fr-FR"/>
        </w:rPr>
      </w:pPr>
    </w:p>
    <w:p w14:paraId="5564EEED" w14:textId="77777777" w:rsidR="00C95997" w:rsidRPr="00211D07" w:rsidRDefault="00C95997" w:rsidP="00827DF0">
      <w:pPr>
        <w:pStyle w:val="Titre1"/>
        <w:rPr>
          <w:rFonts w:ascii="Arial" w:hAnsi="Arial" w:cs="Arial"/>
          <w:lang w:val="fr-FR"/>
        </w:rPr>
      </w:pPr>
      <w:r w:rsidRPr="00211D07">
        <w:rPr>
          <w:rFonts w:ascii="Arial" w:hAnsi="Arial" w:cs="Arial"/>
          <w:lang w:val="fr-FR"/>
        </w:rPr>
        <w:t>Validité de la charte</w:t>
      </w:r>
    </w:p>
    <w:p w14:paraId="1C2ECB53" w14:textId="77777777" w:rsidR="00C95997" w:rsidRPr="00211D07" w:rsidRDefault="00C95997" w:rsidP="00827DF0">
      <w:pPr>
        <w:pStyle w:val="Texte2"/>
        <w:jc w:val="both"/>
        <w:rPr>
          <w:rFonts w:ascii="Arial" w:hAnsi="Arial" w:cs="Arial"/>
          <w:lang w:val="fr-FR"/>
        </w:rPr>
      </w:pPr>
      <w:r w:rsidRPr="00211D07">
        <w:rPr>
          <w:rFonts w:ascii="Arial" w:hAnsi="Arial" w:cs="Arial"/>
          <w:lang w:val="fr-FR"/>
        </w:rPr>
        <w:t>La présente charte prend effet à compter de la date de sa signature.</w:t>
      </w:r>
    </w:p>
    <w:p w14:paraId="4A3ADEBB" w14:textId="77777777" w:rsidR="00C95997" w:rsidRPr="00211D07" w:rsidRDefault="00C95997" w:rsidP="00827DF0">
      <w:pPr>
        <w:pStyle w:val="Texte2"/>
        <w:jc w:val="both"/>
        <w:rPr>
          <w:rFonts w:ascii="Arial" w:hAnsi="Arial" w:cs="Arial"/>
          <w:lang w:val="fr-FR"/>
        </w:rPr>
      </w:pPr>
    </w:p>
    <w:p w14:paraId="4F7F92E2" w14:textId="77777777" w:rsidR="00C95997" w:rsidRPr="00211D07" w:rsidRDefault="00C95997" w:rsidP="00827DF0">
      <w:pPr>
        <w:pStyle w:val="Texte2"/>
        <w:jc w:val="both"/>
        <w:rPr>
          <w:rFonts w:ascii="Arial" w:hAnsi="Arial" w:cs="Arial"/>
          <w:lang w:val="fr-FR"/>
        </w:rPr>
      </w:pPr>
      <w:r w:rsidRPr="00211D07">
        <w:rPr>
          <w:rFonts w:ascii="Arial" w:hAnsi="Arial" w:cs="Arial"/>
          <w:lang w:val="fr-FR"/>
        </w:rPr>
        <w:t>Les engagements de ne pas divulguer d’Informations Confidentielles</w:t>
      </w:r>
      <w:r w:rsidR="000826A7" w:rsidRPr="00211D07">
        <w:rPr>
          <w:rFonts w:ascii="Arial" w:hAnsi="Arial" w:cs="Arial"/>
          <w:lang w:val="fr-FR"/>
        </w:rPr>
        <w:t xml:space="preserve"> et de ne pas révéler l’existence des discussions en cours sont</w:t>
      </w:r>
      <w:r w:rsidR="00AD083D" w:rsidRPr="00211D07">
        <w:rPr>
          <w:rFonts w:ascii="Arial" w:hAnsi="Arial" w:cs="Arial"/>
          <w:lang w:val="fr-FR"/>
        </w:rPr>
        <w:t xml:space="preserve"> </w:t>
      </w:r>
      <w:r w:rsidR="000826A7" w:rsidRPr="00211D07">
        <w:rPr>
          <w:rFonts w:ascii="Arial" w:hAnsi="Arial" w:cs="Arial"/>
          <w:lang w:val="fr-FR"/>
        </w:rPr>
        <w:t>maintenus sans limitation de durée.</w:t>
      </w:r>
    </w:p>
    <w:p w14:paraId="6C32D7F8" w14:textId="77777777" w:rsidR="006109B1" w:rsidRPr="00211D07" w:rsidRDefault="006109B1" w:rsidP="00C57903">
      <w:pPr>
        <w:pStyle w:val="Texte2"/>
        <w:jc w:val="both"/>
        <w:rPr>
          <w:rFonts w:ascii="Arial" w:hAnsi="Arial" w:cs="Arial"/>
          <w:lang w:val="fr-FR"/>
        </w:rPr>
      </w:pPr>
    </w:p>
    <w:p w14:paraId="75942633" w14:textId="77777777" w:rsidR="009544CD" w:rsidRPr="00211D07" w:rsidRDefault="00E47309" w:rsidP="00C57903">
      <w:pPr>
        <w:pStyle w:val="Texte2"/>
        <w:jc w:val="both"/>
        <w:rPr>
          <w:rFonts w:ascii="Arial" w:hAnsi="Arial" w:cs="Arial"/>
          <w:lang w:val="fr-FR"/>
        </w:rPr>
      </w:pPr>
      <w:r w:rsidRPr="00211D07">
        <w:rPr>
          <w:rFonts w:ascii="Arial" w:hAnsi="Arial" w:cs="Arial"/>
          <w:lang w:val="fr-FR"/>
        </w:rPr>
        <w:t>Le non</w:t>
      </w:r>
      <w:r w:rsidR="006109B1" w:rsidRPr="00211D07">
        <w:rPr>
          <w:rFonts w:ascii="Arial" w:hAnsi="Arial" w:cs="Arial"/>
          <w:lang w:val="fr-FR"/>
        </w:rPr>
        <w:t>-</w:t>
      </w:r>
      <w:r w:rsidRPr="00211D07">
        <w:rPr>
          <w:rFonts w:ascii="Arial" w:hAnsi="Arial" w:cs="Arial"/>
          <w:lang w:val="fr-FR"/>
        </w:rPr>
        <w:t>respect de son contenu par ses signataires aura pour conséquence d'engager leur responsabilité devant la juridiction compétente</w:t>
      </w:r>
      <w:r w:rsidR="00211D07">
        <w:rPr>
          <w:rFonts w:ascii="Arial" w:hAnsi="Arial" w:cs="Arial"/>
          <w:lang w:val="fr-FR"/>
        </w:rPr>
        <w:t>.</w:t>
      </w:r>
    </w:p>
    <w:p w14:paraId="4F8A5BF3" w14:textId="77777777" w:rsidR="009544CD" w:rsidRPr="00211D07" w:rsidRDefault="009544CD" w:rsidP="009544CD">
      <w:pPr>
        <w:pStyle w:val="Prealable"/>
        <w:numPr>
          <w:ilvl w:val="0"/>
          <w:numId w:val="0"/>
        </w:numPr>
        <w:jc w:val="both"/>
        <w:rPr>
          <w:rFonts w:ascii="Arial" w:hAnsi="Arial" w:cs="Arial"/>
          <w:szCs w:val="22"/>
          <w:lang w:val="fr-FR"/>
        </w:rPr>
      </w:pPr>
    </w:p>
    <w:p w14:paraId="09F66900" w14:textId="77777777" w:rsidR="00211D07" w:rsidRPr="007D3C1F" w:rsidRDefault="00211D07" w:rsidP="009544CD">
      <w:pPr>
        <w:pStyle w:val="Prealable"/>
        <w:numPr>
          <w:ilvl w:val="0"/>
          <w:numId w:val="0"/>
        </w:numPr>
        <w:jc w:val="both"/>
        <w:rPr>
          <w:rFonts w:ascii="Arial" w:hAnsi="Arial" w:cs="Arial"/>
          <w:szCs w:val="22"/>
          <w:lang w:val="fr-FR"/>
        </w:rPr>
      </w:pPr>
    </w:p>
    <w:p w14:paraId="4D26D1CF" w14:textId="77777777" w:rsidR="00211D07" w:rsidRPr="007D3C1F" w:rsidRDefault="00211D07" w:rsidP="009544CD">
      <w:pPr>
        <w:pStyle w:val="Prealable"/>
        <w:numPr>
          <w:ilvl w:val="0"/>
          <w:numId w:val="0"/>
        </w:numPr>
        <w:jc w:val="both"/>
        <w:rPr>
          <w:rFonts w:ascii="Arial" w:hAnsi="Arial" w:cs="Arial"/>
          <w:szCs w:val="22"/>
          <w:lang w:val="fr-FR"/>
        </w:rPr>
      </w:pPr>
    </w:p>
    <w:p w14:paraId="654BBD80" w14:textId="77777777" w:rsidR="009544CD" w:rsidRPr="007D3C1F" w:rsidRDefault="009544CD" w:rsidP="009544CD">
      <w:pPr>
        <w:pStyle w:val="Prealable"/>
        <w:numPr>
          <w:ilvl w:val="0"/>
          <w:numId w:val="0"/>
        </w:numPr>
        <w:jc w:val="both"/>
        <w:rPr>
          <w:rFonts w:ascii="Arial" w:hAnsi="Arial" w:cs="Arial"/>
          <w:szCs w:val="22"/>
          <w:lang w:val="fr-FR"/>
        </w:rPr>
      </w:pPr>
      <w:r w:rsidRPr="007D3C1F">
        <w:rPr>
          <w:rFonts w:ascii="Arial" w:hAnsi="Arial" w:cs="Arial"/>
          <w:szCs w:val="22"/>
          <w:lang w:val="fr-FR"/>
        </w:rPr>
        <w:t xml:space="preserve">Fait </w:t>
      </w:r>
      <w:r w:rsidR="00211D07" w:rsidRPr="007D3C1F">
        <w:rPr>
          <w:rFonts w:ascii="Arial" w:hAnsi="Arial" w:cs="Arial"/>
          <w:szCs w:val="22"/>
          <w:lang w:val="fr-FR"/>
        </w:rPr>
        <w:t>en deux exemplaires</w:t>
      </w:r>
      <w:r w:rsidR="002F4C5B" w:rsidRPr="007D3C1F">
        <w:rPr>
          <w:rFonts w:ascii="Arial" w:hAnsi="Arial" w:cs="Arial"/>
          <w:szCs w:val="22"/>
          <w:lang w:val="fr-FR"/>
        </w:rPr>
        <w:t>,</w:t>
      </w:r>
      <w:r w:rsidR="00211D07" w:rsidRPr="007D3C1F">
        <w:rPr>
          <w:rFonts w:ascii="Arial" w:hAnsi="Arial" w:cs="Arial"/>
          <w:szCs w:val="22"/>
          <w:lang w:val="fr-FR"/>
        </w:rPr>
        <w:t xml:space="preserve"> </w:t>
      </w:r>
      <w:r w:rsidRPr="007D3C1F">
        <w:rPr>
          <w:rFonts w:ascii="Arial" w:hAnsi="Arial" w:cs="Arial"/>
          <w:szCs w:val="22"/>
          <w:lang w:val="fr-FR"/>
        </w:rPr>
        <w:t xml:space="preserve">à                   </w:t>
      </w:r>
      <w:r w:rsidR="00906C67" w:rsidRPr="007D3C1F">
        <w:rPr>
          <w:rFonts w:ascii="Arial" w:hAnsi="Arial" w:cs="Arial"/>
          <w:szCs w:val="22"/>
          <w:lang w:val="fr-FR"/>
        </w:rPr>
        <w:t xml:space="preserve">       </w:t>
      </w:r>
      <w:proofErr w:type="gramStart"/>
      <w:r w:rsidR="00906C67" w:rsidRPr="007D3C1F">
        <w:rPr>
          <w:rFonts w:ascii="Arial" w:hAnsi="Arial" w:cs="Arial"/>
          <w:szCs w:val="22"/>
          <w:lang w:val="fr-FR"/>
        </w:rPr>
        <w:t xml:space="preserve">  </w:t>
      </w:r>
      <w:r w:rsidRPr="007D3C1F">
        <w:rPr>
          <w:rFonts w:ascii="Arial" w:hAnsi="Arial" w:cs="Arial"/>
          <w:szCs w:val="22"/>
          <w:lang w:val="fr-FR"/>
        </w:rPr>
        <w:t>,</w:t>
      </w:r>
      <w:proofErr w:type="gramEnd"/>
      <w:r w:rsidRPr="007D3C1F">
        <w:rPr>
          <w:rFonts w:ascii="Arial" w:hAnsi="Arial" w:cs="Arial"/>
          <w:szCs w:val="22"/>
          <w:lang w:val="fr-FR"/>
        </w:rPr>
        <w:t xml:space="preserve"> le </w:t>
      </w:r>
      <w:r w:rsidR="00E47309" w:rsidRPr="007D3C1F">
        <w:rPr>
          <w:rFonts w:ascii="Arial" w:hAnsi="Arial" w:cs="Arial"/>
          <w:szCs w:val="22"/>
          <w:lang w:val="fr-FR"/>
        </w:rPr>
        <w:t xml:space="preserve">              </w:t>
      </w:r>
    </w:p>
    <w:p w14:paraId="25B1C665" w14:textId="77777777" w:rsidR="009544CD" w:rsidRPr="007D3C1F" w:rsidRDefault="009544CD" w:rsidP="009544CD">
      <w:pPr>
        <w:pStyle w:val="Prealable"/>
        <w:numPr>
          <w:ilvl w:val="0"/>
          <w:numId w:val="0"/>
        </w:numPr>
        <w:rPr>
          <w:rFonts w:ascii="Arial" w:hAnsi="Arial" w:cs="Arial"/>
          <w:szCs w:val="22"/>
          <w:lang w:val="fr-FR"/>
        </w:rPr>
      </w:pPr>
    </w:p>
    <w:p w14:paraId="3014E3F0" w14:textId="77777777" w:rsidR="00906C67" w:rsidRPr="007D3C1F" w:rsidRDefault="00906C67" w:rsidP="00CD006C">
      <w:pPr>
        <w:rPr>
          <w:rFonts w:ascii="Arial" w:hAnsi="Arial" w:cs="Arial"/>
          <w:lang w:val="fr-FR"/>
        </w:rPr>
      </w:pPr>
    </w:p>
    <w:p w14:paraId="2C794076" w14:textId="77777777" w:rsidR="00906C67" w:rsidRPr="007D3C1F" w:rsidRDefault="00906C67" w:rsidP="00CD006C">
      <w:pPr>
        <w:rPr>
          <w:rFonts w:ascii="Arial" w:hAnsi="Arial" w:cs="Arial"/>
          <w:lang w:val="fr-FR"/>
        </w:rPr>
      </w:pPr>
    </w:p>
    <w:p w14:paraId="42AAB347" w14:textId="77777777" w:rsidR="00CD006C" w:rsidRPr="00211D07" w:rsidRDefault="00211D07" w:rsidP="00CD006C">
      <w:pPr>
        <w:rPr>
          <w:rFonts w:ascii="Arial" w:hAnsi="Arial" w:cs="Arial"/>
        </w:rPr>
      </w:pPr>
      <w:r>
        <w:rPr>
          <w:rFonts w:ascii="Arial" w:hAnsi="Arial" w:cs="Arial"/>
        </w:rPr>
        <w:t>Signature</w:t>
      </w:r>
      <w:bookmarkEnd w:id="0"/>
      <w:bookmarkEnd w:id="1"/>
      <w:bookmarkEnd w:id="2"/>
    </w:p>
    <w:sectPr w:rsidR="00CD006C" w:rsidRPr="00211D07" w:rsidSect="005F7A53">
      <w:footerReference w:type="default" r:id="rId8"/>
      <w:footerReference w:type="first" r:id="rId9"/>
      <w:pgSz w:w="11906" w:h="16838" w:code="9"/>
      <w:pgMar w:top="1418" w:right="1418" w:bottom="1418" w:left="1418" w:header="720" w:footer="58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F4F53" w14:textId="77777777" w:rsidR="00207000" w:rsidRDefault="00207000">
      <w:r>
        <w:separator/>
      </w:r>
    </w:p>
  </w:endnote>
  <w:endnote w:type="continuationSeparator" w:id="0">
    <w:p w14:paraId="75EFA6D9" w14:textId="77777777" w:rsidR="00207000" w:rsidRDefault="002070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Cs/>
        <w:sz w:val="16"/>
        <w:szCs w:val="16"/>
      </w:rPr>
      <w:id w:val="113021455"/>
      <w:docPartObj>
        <w:docPartGallery w:val="Page Numbers (Bottom of Page)"/>
        <w:docPartUnique/>
      </w:docPartObj>
    </w:sdtPr>
    <w:sdtEndPr/>
    <w:sdtContent>
      <w:p w14:paraId="1C381B97" w14:textId="77777777" w:rsidR="00207000" w:rsidRPr="005B66D6" w:rsidRDefault="00207000">
        <w:pPr>
          <w:pStyle w:val="Pieddepage"/>
          <w:jc w:val="center"/>
          <w:rPr>
            <w:rFonts w:ascii="Arial" w:hAnsi="Arial" w:cs="Arial"/>
            <w:sz w:val="16"/>
            <w:szCs w:val="16"/>
          </w:rPr>
        </w:pPr>
        <w:r w:rsidRPr="005B66D6">
          <w:rPr>
            <w:rFonts w:ascii="Arial" w:hAnsi="Arial" w:cs="Arial"/>
            <w:bCs/>
            <w:sz w:val="16"/>
            <w:szCs w:val="16"/>
          </w:rPr>
          <w:fldChar w:fldCharType="begin"/>
        </w:r>
        <w:r w:rsidRPr="005B66D6">
          <w:rPr>
            <w:rFonts w:ascii="Arial" w:hAnsi="Arial" w:cs="Arial"/>
            <w:bCs/>
            <w:sz w:val="16"/>
            <w:szCs w:val="16"/>
          </w:rPr>
          <w:instrText>PAGE</w:instrText>
        </w:r>
        <w:r w:rsidRPr="005B66D6">
          <w:rPr>
            <w:rFonts w:ascii="Arial" w:hAnsi="Arial" w:cs="Arial"/>
            <w:bCs/>
            <w:sz w:val="16"/>
            <w:szCs w:val="16"/>
          </w:rPr>
          <w:fldChar w:fldCharType="separate"/>
        </w:r>
        <w:r w:rsidR="007E1CDF">
          <w:rPr>
            <w:rFonts w:ascii="Arial" w:hAnsi="Arial" w:cs="Arial"/>
            <w:bCs/>
            <w:noProof/>
            <w:sz w:val="16"/>
            <w:szCs w:val="16"/>
          </w:rPr>
          <w:t>2</w:t>
        </w:r>
        <w:r w:rsidRPr="005B66D6">
          <w:rPr>
            <w:rFonts w:ascii="Arial" w:hAnsi="Arial" w:cs="Arial"/>
            <w:bCs/>
            <w:sz w:val="16"/>
            <w:szCs w:val="16"/>
          </w:rPr>
          <w:fldChar w:fldCharType="end"/>
        </w:r>
        <w:r w:rsidRPr="005B66D6">
          <w:rPr>
            <w:rFonts w:ascii="Arial" w:hAnsi="Arial" w:cs="Arial"/>
            <w:sz w:val="16"/>
            <w:szCs w:val="16"/>
          </w:rPr>
          <w:t>/</w:t>
        </w:r>
        <w:r w:rsidRPr="005B66D6">
          <w:rPr>
            <w:rFonts w:ascii="Arial" w:hAnsi="Arial" w:cs="Arial"/>
            <w:bCs/>
            <w:sz w:val="16"/>
            <w:szCs w:val="16"/>
          </w:rPr>
          <w:fldChar w:fldCharType="begin"/>
        </w:r>
        <w:r w:rsidRPr="005B66D6">
          <w:rPr>
            <w:rFonts w:ascii="Arial" w:hAnsi="Arial" w:cs="Arial"/>
            <w:bCs/>
            <w:sz w:val="16"/>
            <w:szCs w:val="16"/>
          </w:rPr>
          <w:instrText>NUMPAGES</w:instrText>
        </w:r>
        <w:r w:rsidRPr="005B66D6">
          <w:rPr>
            <w:rFonts w:ascii="Arial" w:hAnsi="Arial" w:cs="Arial"/>
            <w:bCs/>
            <w:sz w:val="16"/>
            <w:szCs w:val="16"/>
          </w:rPr>
          <w:fldChar w:fldCharType="separate"/>
        </w:r>
        <w:r w:rsidR="007E1CDF">
          <w:rPr>
            <w:rFonts w:ascii="Arial" w:hAnsi="Arial" w:cs="Arial"/>
            <w:bCs/>
            <w:noProof/>
            <w:sz w:val="16"/>
            <w:szCs w:val="16"/>
          </w:rPr>
          <w:t>2</w:t>
        </w:r>
        <w:r w:rsidRPr="005B66D6">
          <w:rPr>
            <w:rFonts w:ascii="Arial" w:hAnsi="Arial" w:cs="Arial"/>
            <w:bCs/>
            <w:sz w:val="16"/>
            <w:szCs w:val="16"/>
          </w:rPr>
          <w:fldChar w:fldCharType="end"/>
        </w:r>
      </w:p>
    </w:sdtContent>
  </w:sdt>
  <w:p w14:paraId="2F8727E7" w14:textId="77777777" w:rsidR="00207000" w:rsidRDefault="0020700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746F2" w14:textId="77777777" w:rsidR="00207000" w:rsidRPr="005B66D6" w:rsidRDefault="00207000">
    <w:pPr>
      <w:pStyle w:val="Pieddepage"/>
      <w:jc w:val="center"/>
      <w:rPr>
        <w:rFonts w:ascii="Arial" w:hAnsi="Arial" w:cs="Arial"/>
        <w:sz w:val="16"/>
        <w:szCs w:val="16"/>
      </w:rPr>
    </w:pPr>
    <w:r w:rsidRPr="005B66D6">
      <w:rPr>
        <w:rFonts w:ascii="Arial" w:hAnsi="Arial" w:cs="Arial"/>
        <w:bCs/>
        <w:sz w:val="16"/>
        <w:szCs w:val="16"/>
      </w:rPr>
      <w:fldChar w:fldCharType="begin"/>
    </w:r>
    <w:r w:rsidRPr="005B66D6">
      <w:rPr>
        <w:rFonts w:ascii="Arial" w:hAnsi="Arial" w:cs="Arial"/>
        <w:bCs/>
        <w:sz w:val="16"/>
        <w:szCs w:val="16"/>
      </w:rPr>
      <w:instrText>PAGE</w:instrText>
    </w:r>
    <w:r w:rsidRPr="005B66D6">
      <w:rPr>
        <w:rFonts w:ascii="Arial" w:hAnsi="Arial" w:cs="Arial"/>
        <w:bCs/>
        <w:sz w:val="16"/>
        <w:szCs w:val="16"/>
      </w:rPr>
      <w:fldChar w:fldCharType="separate"/>
    </w:r>
    <w:r w:rsidR="007E1CDF">
      <w:rPr>
        <w:rFonts w:ascii="Arial" w:hAnsi="Arial" w:cs="Arial"/>
        <w:bCs/>
        <w:noProof/>
        <w:sz w:val="16"/>
        <w:szCs w:val="16"/>
      </w:rPr>
      <w:t>1</w:t>
    </w:r>
    <w:r w:rsidRPr="005B66D6">
      <w:rPr>
        <w:rFonts w:ascii="Arial" w:hAnsi="Arial" w:cs="Arial"/>
        <w:bCs/>
        <w:sz w:val="16"/>
        <w:szCs w:val="16"/>
      </w:rPr>
      <w:fldChar w:fldCharType="end"/>
    </w:r>
    <w:r w:rsidRPr="005B66D6">
      <w:rPr>
        <w:rFonts w:ascii="Arial" w:hAnsi="Arial" w:cs="Arial"/>
        <w:sz w:val="16"/>
        <w:szCs w:val="16"/>
      </w:rPr>
      <w:t>/</w:t>
    </w:r>
    <w:r w:rsidRPr="005B66D6">
      <w:rPr>
        <w:rFonts w:ascii="Arial" w:hAnsi="Arial" w:cs="Arial"/>
        <w:bCs/>
        <w:sz w:val="16"/>
        <w:szCs w:val="16"/>
      </w:rPr>
      <w:fldChar w:fldCharType="begin"/>
    </w:r>
    <w:r w:rsidRPr="005B66D6">
      <w:rPr>
        <w:rFonts w:ascii="Arial" w:hAnsi="Arial" w:cs="Arial"/>
        <w:bCs/>
        <w:sz w:val="16"/>
        <w:szCs w:val="16"/>
      </w:rPr>
      <w:instrText>NUMPAGES</w:instrText>
    </w:r>
    <w:r w:rsidRPr="005B66D6">
      <w:rPr>
        <w:rFonts w:ascii="Arial" w:hAnsi="Arial" w:cs="Arial"/>
        <w:bCs/>
        <w:sz w:val="16"/>
        <w:szCs w:val="16"/>
      </w:rPr>
      <w:fldChar w:fldCharType="separate"/>
    </w:r>
    <w:r w:rsidR="007E1CDF">
      <w:rPr>
        <w:rFonts w:ascii="Arial" w:hAnsi="Arial" w:cs="Arial"/>
        <w:bCs/>
        <w:noProof/>
        <w:sz w:val="16"/>
        <w:szCs w:val="16"/>
      </w:rPr>
      <w:t>2</w:t>
    </w:r>
    <w:r w:rsidRPr="005B66D6">
      <w:rPr>
        <w:rFonts w:ascii="Arial" w:hAnsi="Arial" w:cs="Arial"/>
        <w:bCs/>
        <w:sz w:val="16"/>
        <w:szCs w:val="16"/>
      </w:rPr>
      <w:fldChar w:fldCharType="end"/>
    </w:r>
  </w:p>
  <w:p w14:paraId="3BA970C8" w14:textId="77777777" w:rsidR="00207000" w:rsidRDefault="0020700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DF525" w14:textId="77777777" w:rsidR="00207000" w:rsidRDefault="00207000">
      <w:r>
        <w:separator/>
      </w:r>
    </w:p>
  </w:footnote>
  <w:footnote w:type="continuationSeparator" w:id="0">
    <w:p w14:paraId="7EA3F153" w14:textId="77777777" w:rsidR="00207000" w:rsidRDefault="002070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ascii="Arial" w:hAnsi="Arial" w:cs="Arial"/>
        <w:b w:val="0"/>
        <w:bCs w:val="0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ascii="Arial" w:hAnsi="Arial" w:cs="Arial"/>
        <w:b w:val="0"/>
        <w:bCs w:val="0"/>
        <w:sz w:val="20"/>
        <w:szCs w:val="20"/>
      </w:rPr>
    </w:lvl>
    <w:lvl w:ilvl="2">
      <w:start w:val="1"/>
      <w:numFmt w:val="lowerLetter"/>
      <w:lvlText w:val="(%3)"/>
      <w:lvlJc w:val="left"/>
      <w:pPr>
        <w:tabs>
          <w:tab w:val="num" w:pos="1417"/>
        </w:tabs>
        <w:ind w:left="1417" w:hanging="708"/>
      </w:pPr>
      <w:rPr>
        <w:rFonts w:ascii="Arial" w:hAnsi="Arial" w:cs="Arial"/>
        <w:b w:val="0"/>
        <w:bCs w:val="0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9"/>
      </w:pPr>
      <w:rPr>
        <w:rFonts w:ascii="Arial" w:hAnsi="Arial" w:cs="Arial"/>
        <w:b w:val="0"/>
        <w:bCs w:val="0"/>
      </w:rPr>
    </w:lvl>
    <w:lvl w:ilvl="4">
      <w:start w:val="1"/>
      <w:numFmt w:val="decimal"/>
      <w:lvlText w:val="(%5)"/>
      <w:lvlJc w:val="left"/>
      <w:pPr>
        <w:tabs>
          <w:tab w:val="num" w:pos="2835"/>
        </w:tabs>
        <w:ind w:left="2835" w:hanging="709"/>
      </w:pPr>
      <w:rPr>
        <w:rFonts w:ascii="Arial" w:hAnsi="Arial" w:cs="Arial"/>
        <w:b w:val="0"/>
        <w:bCs w:val="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F751ED8"/>
    <w:multiLevelType w:val="hybridMultilevel"/>
    <w:tmpl w:val="1794F58E"/>
    <w:lvl w:ilvl="0" w:tplc="6464D176">
      <w:numFmt w:val="bullet"/>
      <w:pStyle w:val="Level1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C0003">
      <w:start w:val="1"/>
      <w:numFmt w:val="bullet"/>
      <w:pStyle w:val="Level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3234AAB"/>
    <w:multiLevelType w:val="singleLevel"/>
    <w:tmpl w:val="852EBAEA"/>
    <w:lvl w:ilvl="0">
      <w:start w:val="1"/>
      <w:numFmt w:val="upperLetter"/>
      <w:pStyle w:val="Prealable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3" w15:restartNumberingAfterBreak="0">
    <w:nsid w:val="39DE3B17"/>
    <w:multiLevelType w:val="singleLevel"/>
    <w:tmpl w:val="3CCCB6A6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4" w15:restartNumberingAfterBreak="0">
    <w:nsid w:val="3FB96B2F"/>
    <w:multiLevelType w:val="hybridMultilevel"/>
    <w:tmpl w:val="3D44AB06"/>
    <w:lvl w:ilvl="0" w:tplc="381853A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06D59EA"/>
    <w:multiLevelType w:val="hybridMultilevel"/>
    <w:tmpl w:val="CB5AB54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A215A0"/>
    <w:multiLevelType w:val="hybridMultilevel"/>
    <w:tmpl w:val="2D52009A"/>
    <w:lvl w:ilvl="0" w:tplc="9CF8430A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43A84C24"/>
    <w:multiLevelType w:val="hybridMultilevel"/>
    <w:tmpl w:val="4C0021DA"/>
    <w:lvl w:ilvl="0" w:tplc="040C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CE0F41"/>
    <w:multiLevelType w:val="multilevel"/>
    <w:tmpl w:val="C3A2D762"/>
    <w:lvl w:ilvl="0">
      <w:start w:val="1"/>
      <w:numFmt w:val="decimal"/>
      <w:pStyle w:val="Titre1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1276"/>
        </w:tabs>
        <w:ind w:left="1276" w:hanging="709"/>
      </w:pPr>
    </w:lvl>
    <w:lvl w:ilvl="3">
      <w:start w:val="1"/>
      <w:numFmt w:val="lowerLetter"/>
      <w:pStyle w:val="Titre4"/>
      <w:lvlText w:val="%4)"/>
      <w:lvlJc w:val="left"/>
      <w:pPr>
        <w:tabs>
          <w:tab w:val="num" w:pos="1701"/>
        </w:tabs>
        <w:ind w:left="1701" w:hanging="425"/>
      </w:pPr>
    </w:lvl>
    <w:lvl w:ilvl="4">
      <w:start w:val="1"/>
      <w:numFmt w:val="lowerRoman"/>
      <w:pStyle w:val="Titre5"/>
      <w:lvlText w:val="(%5)"/>
      <w:lvlJc w:val="left"/>
      <w:pPr>
        <w:tabs>
          <w:tab w:val="num" w:pos="2421"/>
        </w:tabs>
        <w:ind w:left="2421" w:hanging="720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7744408C"/>
    <w:multiLevelType w:val="multilevel"/>
    <w:tmpl w:val="211CA65C"/>
    <w:lvl w:ilvl="0">
      <w:start w:val="1"/>
      <w:numFmt w:val="decimal"/>
      <w:lvlText w:val="Article %1 "/>
      <w:lvlJc w:val="left"/>
      <w:pPr>
        <w:tabs>
          <w:tab w:val="num" w:pos="1080"/>
        </w:tabs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Zero"/>
      <w:lvlRestart w:val="0"/>
      <w:isLgl/>
      <w:lvlText w:val="Article 8.%2"/>
      <w:lvlJc w:val="left"/>
      <w:pPr>
        <w:tabs>
          <w:tab w:val="num" w:pos="1080"/>
        </w:tabs>
        <w:ind w:left="0" w:firstLine="0"/>
      </w:pPr>
      <w:rPr>
        <w:rFonts w:ascii="Times New Roman" w:hAnsi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 w15:restartNumberingAfterBreak="0">
    <w:nsid w:val="78B87EB5"/>
    <w:multiLevelType w:val="multilevel"/>
    <w:tmpl w:val="2C447D1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709"/>
      </w:pPr>
    </w:lvl>
    <w:lvl w:ilvl="3">
      <w:start w:val="1"/>
      <w:numFmt w:val="lowerLetter"/>
      <w:lvlText w:val="%4)"/>
      <w:lvlJc w:val="left"/>
      <w:pPr>
        <w:tabs>
          <w:tab w:val="num" w:pos="1559"/>
        </w:tabs>
        <w:ind w:left="1559" w:hanging="425"/>
      </w:pPr>
    </w:lvl>
    <w:lvl w:ilvl="4">
      <w:start w:val="1"/>
      <w:numFmt w:val="lowerRoman"/>
      <w:lvlText w:val="(%5)"/>
      <w:lvlJc w:val="left"/>
      <w:pPr>
        <w:tabs>
          <w:tab w:val="num" w:pos="2421"/>
        </w:tabs>
        <w:ind w:left="2126" w:hanging="425"/>
      </w:pPr>
    </w:lvl>
    <w:lvl w:ilvl="5">
      <w:start w:val="1"/>
      <w:numFmt w:val="none"/>
      <w:pStyle w:val="Titre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itre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Titre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Titre9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9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3"/>
  </w:num>
  <w:num w:numId="19">
    <w:abstractNumId w:val="2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8"/>
  </w:num>
  <w:num w:numId="29">
    <w:abstractNumId w:val="8"/>
  </w:num>
  <w:num w:numId="30">
    <w:abstractNumId w:val="10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8"/>
  </w:num>
  <w:num w:numId="36">
    <w:abstractNumId w:val="10"/>
  </w:num>
  <w:num w:numId="37">
    <w:abstractNumId w:val="8"/>
  </w:num>
  <w:num w:numId="38">
    <w:abstractNumId w:val="8"/>
  </w:num>
  <w:num w:numId="39">
    <w:abstractNumId w:val="8"/>
  </w:num>
  <w:num w:numId="40">
    <w:abstractNumId w:val="8"/>
  </w:num>
  <w:num w:numId="41">
    <w:abstractNumId w:val="8"/>
  </w:num>
  <w:num w:numId="42">
    <w:abstractNumId w:val="10"/>
  </w:num>
  <w:num w:numId="43">
    <w:abstractNumId w:val="7"/>
  </w:num>
  <w:num w:numId="44">
    <w:abstractNumId w:val="1"/>
  </w:num>
  <w:num w:numId="45">
    <w:abstractNumId w:val="0"/>
  </w:num>
  <w:num w:numId="46">
    <w:abstractNumId w:val="5"/>
  </w:num>
  <w:num w:numId="47">
    <w:abstractNumId w:val="6"/>
  </w:num>
  <w:num w:numId="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4CD"/>
    <w:rsid w:val="000826A7"/>
    <w:rsid w:val="00106F9D"/>
    <w:rsid w:val="001666F0"/>
    <w:rsid w:val="001C06FC"/>
    <w:rsid w:val="00207000"/>
    <w:rsid w:val="00211D07"/>
    <w:rsid w:val="00294D00"/>
    <w:rsid w:val="002F4C5B"/>
    <w:rsid w:val="003033D5"/>
    <w:rsid w:val="003124F1"/>
    <w:rsid w:val="00352DAE"/>
    <w:rsid w:val="00365A4F"/>
    <w:rsid w:val="0037472A"/>
    <w:rsid w:val="0038397E"/>
    <w:rsid w:val="00394023"/>
    <w:rsid w:val="003C1145"/>
    <w:rsid w:val="003F014D"/>
    <w:rsid w:val="004420EE"/>
    <w:rsid w:val="0046210D"/>
    <w:rsid w:val="00465FB0"/>
    <w:rsid w:val="00472028"/>
    <w:rsid w:val="004C2492"/>
    <w:rsid w:val="004D0CAF"/>
    <w:rsid w:val="00553EF9"/>
    <w:rsid w:val="00574E9D"/>
    <w:rsid w:val="00584727"/>
    <w:rsid w:val="005A1887"/>
    <w:rsid w:val="005B3889"/>
    <w:rsid w:val="005B66D6"/>
    <w:rsid w:val="005C19C4"/>
    <w:rsid w:val="005F7A53"/>
    <w:rsid w:val="006109B1"/>
    <w:rsid w:val="00634CB8"/>
    <w:rsid w:val="006672F6"/>
    <w:rsid w:val="00720DA8"/>
    <w:rsid w:val="007345BE"/>
    <w:rsid w:val="0075333D"/>
    <w:rsid w:val="00773E24"/>
    <w:rsid w:val="007A6D30"/>
    <w:rsid w:val="007D3C1F"/>
    <w:rsid w:val="007E1CDF"/>
    <w:rsid w:val="007F5FB5"/>
    <w:rsid w:val="00810628"/>
    <w:rsid w:val="0081293C"/>
    <w:rsid w:val="008164E0"/>
    <w:rsid w:val="00827DF0"/>
    <w:rsid w:val="008334B6"/>
    <w:rsid w:val="008E741C"/>
    <w:rsid w:val="00906C67"/>
    <w:rsid w:val="009544CD"/>
    <w:rsid w:val="00994B62"/>
    <w:rsid w:val="00A5209F"/>
    <w:rsid w:val="00A80535"/>
    <w:rsid w:val="00AC720E"/>
    <w:rsid w:val="00AD083D"/>
    <w:rsid w:val="00B1770C"/>
    <w:rsid w:val="00B9766A"/>
    <w:rsid w:val="00C407F4"/>
    <w:rsid w:val="00C57903"/>
    <w:rsid w:val="00C611E8"/>
    <w:rsid w:val="00C95997"/>
    <w:rsid w:val="00CD006C"/>
    <w:rsid w:val="00E47309"/>
    <w:rsid w:val="00F006DA"/>
    <w:rsid w:val="00F13FFF"/>
    <w:rsid w:val="00F30C88"/>
    <w:rsid w:val="00F44C8D"/>
    <w:rsid w:val="00F7493B"/>
    <w:rsid w:val="00F87D4A"/>
    <w:rsid w:val="00F93CC2"/>
    <w:rsid w:val="00FA1020"/>
    <w:rsid w:val="00FC0E05"/>
    <w:rsid w:val="00FD5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2B6E11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544CD"/>
    <w:pPr>
      <w:overflowPunct w:val="0"/>
      <w:autoSpaceDE w:val="0"/>
      <w:autoSpaceDN w:val="0"/>
      <w:adjustRightInd w:val="0"/>
      <w:textAlignment w:val="baseline"/>
    </w:pPr>
    <w:rPr>
      <w:sz w:val="22"/>
      <w:lang w:val="en-US"/>
    </w:rPr>
  </w:style>
  <w:style w:type="paragraph" w:styleId="Titre1">
    <w:name w:val="heading 1"/>
    <w:basedOn w:val="Normal"/>
    <w:next w:val="Normal"/>
    <w:qFormat/>
    <w:rsid w:val="00994B62"/>
    <w:pPr>
      <w:numPr>
        <w:numId w:val="41"/>
      </w:numPr>
      <w:spacing w:before="240" w:after="120"/>
      <w:outlineLvl w:val="0"/>
    </w:pPr>
    <w:rPr>
      <w:b/>
      <w:bCs/>
    </w:rPr>
  </w:style>
  <w:style w:type="paragraph" w:styleId="Titre2">
    <w:name w:val="heading 2"/>
    <w:basedOn w:val="Normal"/>
    <w:qFormat/>
    <w:rsid w:val="00994B62"/>
    <w:pPr>
      <w:numPr>
        <w:ilvl w:val="1"/>
        <w:numId w:val="41"/>
      </w:numPr>
      <w:spacing w:before="240" w:after="120"/>
      <w:outlineLvl w:val="1"/>
    </w:pPr>
  </w:style>
  <w:style w:type="paragraph" w:styleId="Titre3">
    <w:name w:val="heading 3"/>
    <w:basedOn w:val="Normal"/>
    <w:qFormat/>
    <w:rsid w:val="00994B62"/>
    <w:pPr>
      <w:numPr>
        <w:ilvl w:val="2"/>
        <w:numId w:val="41"/>
      </w:numPr>
      <w:spacing w:before="240" w:after="120"/>
      <w:outlineLvl w:val="2"/>
    </w:pPr>
  </w:style>
  <w:style w:type="paragraph" w:styleId="Titre4">
    <w:name w:val="heading 4"/>
    <w:basedOn w:val="Normal"/>
    <w:qFormat/>
    <w:rsid w:val="00994B62"/>
    <w:pPr>
      <w:numPr>
        <w:ilvl w:val="3"/>
        <w:numId w:val="41"/>
      </w:numPr>
      <w:spacing w:before="240" w:after="120"/>
      <w:outlineLvl w:val="3"/>
    </w:pPr>
  </w:style>
  <w:style w:type="paragraph" w:styleId="Titre5">
    <w:name w:val="heading 5"/>
    <w:basedOn w:val="Normal"/>
    <w:qFormat/>
    <w:rsid w:val="00994B62"/>
    <w:pPr>
      <w:numPr>
        <w:ilvl w:val="4"/>
        <w:numId w:val="41"/>
      </w:numPr>
      <w:spacing w:before="240" w:after="120"/>
      <w:outlineLvl w:val="4"/>
    </w:pPr>
  </w:style>
  <w:style w:type="paragraph" w:styleId="Titre6">
    <w:name w:val="heading 6"/>
    <w:basedOn w:val="Normal"/>
    <w:next w:val="Normal"/>
    <w:qFormat/>
    <w:rsid w:val="00994B62"/>
    <w:pPr>
      <w:numPr>
        <w:ilvl w:val="5"/>
        <w:numId w:val="42"/>
      </w:numPr>
      <w:spacing w:before="240" w:after="60"/>
      <w:outlineLvl w:val="5"/>
    </w:pPr>
    <w:rPr>
      <w:i/>
      <w:iCs/>
      <w:szCs w:val="22"/>
    </w:rPr>
  </w:style>
  <w:style w:type="paragraph" w:styleId="Titre7">
    <w:name w:val="heading 7"/>
    <w:basedOn w:val="Normal"/>
    <w:next w:val="Normal"/>
    <w:pPr>
      <w:numPr>
        <w:ilvl w:val="6"/>
        <w:numId w:val="42"/>
      </w:numPr>
      <w:spacing w:before="240" w:after="60"/>
      <w:outlineLvl w:val="6"/>
    </w:pPr>
    <w:rPr>
      <w:rFonts w:ascii="Arial" w:hAnsi="Arial"/>
      <w:sz w:val="20"/>
    </w:rPr>
  </w:style>
  <w:style w:type="paragraph" w:styleId="Titre8">
    <w:name w:val="heading 8"/>
    <w:basedOn w:val="Normal"/>
    <w:next w:val="Normal"/>
    <w:pPr>
      <w:numPr>
        <w:ilvl w:val="7"/>
        <w:numId w:val="42"/>
      </w:numPr>
      <w:spacing w:before="240" w:after="60"/>
      <w:outlineLvl w:val="7"/>
    </w:pPr>
    <w:rPr>
      <w:rFonts w:ascii="Arial" w:hAnsi="Arial"/>
      <w:i/>
      <w:iCs/>
      <w:sz w:val="20"/>
    </w:rPr>
  </w:style>
  <w:style w:type="paragraph" w:styleId="Titre9">
    <w:name w:val="heading 9"/>
    <w:basedOn w:val="Normal"/>
    <w:next w:val="Normal"/>
    <w:pPr>
      <w:numPr>
        <w:ilvl w:val="8"/>
        <w:numId w:val="42"/>
      </w:numPr>
      <w:spacing w:before="240" w:after="60"/>
      <w:outlineLvl w:val="8"/>
    </w:pPr>
    <w:rPr>
      <w:rFonts w:ascii="Arial" w:hAnsi="Arial"/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autoRedefine/>
    <w:semiHidden/>
    <w:pPr>
      <w:tabs>
        <w:tab w:val="left" w:pos="426"/>
        <w:tab w:val="right" w:leader="dot" w:pos="9072"/>
      </w:tabs>
      <w:spacing w:before="120" w:after="120"/>
      <w:ind w:left="426" w:right="423" w:hanging="426"/>
    </w:pPr>
    <w:rPr>
      <w:b/>
      <w:bCs/>
      <w:noProof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sz w:val="20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sz w:val="20"/>
    </w:rPr>
  </w:style>
  <w:style w:type="paragraph" w:styleId="Commentaire">
    <w:name w:val="annotation text"/>
    <w:basedOn w:val="Normal"/>
    <w:link w:val="CommentaireCar"/>
    <w:semiHidden/>
    <w:rPr>
      <w:sz w:val="20"/>
    </w:rPr>
  </w:style>
  <w:style w:type="paragraph" w:customStyle="1" w:styleId="NomContrat">
    <w:name w:val="NomContrat"/>
    <w:basedOn w:val="Titre"/>
    <w:next w:val="Normal"/>
    <w:pPr>
      <w:outlineLvl w:val="9"/>
    </w:pPr>
    <w:rPr>
      <w:noProof/>
    </w:rPr>
  </w:style>
  <w:style w:type="character" w:styleId="Numrodepage">
    <w:name w:val="page number"/>
    <w:basedOn w:val="Policepardfaut"/>
  </w:style>
  <w:style w:type="paragraph" w:styleId="TM3">
    <w:name w:val="toc 3"/>
    <w:basedOn w:val="Normal"/>
    <w:next w:val="Normal"/>
    <w:autoRedefine/>
    <w:semiHidden/>
    <w:pPr>
      <w:tabs>
        <w:tab w:val="left" w:pos="1843"/>
        <w:tab w:val="right" w:leader="dot" w:pos="9072"/>
      </w:tabs>
      <w:ind w:left="1843" w:right="423" w:hanging="709"/>
    </w:pPr>
    <w:rPr>
      <w:noProof/>
      <w:sz w:val="20"/>
    </w:rPr>
  </w:style>
  <w:style w:type="paragraph" w:styleId="TM2">
    <w:name w:val="toc 2"/>
    <w:basedOn w:val="Normal"/>
    <w:next w:val="Normal"/>
    <w:autoRedefine/>
    <w:semiHidden/>
    <w:pPr>
      <w:tabs>
        <w:tab w:val="left" w:pos="1134"/>
        <w:tab w:val="right" w:leader="dot" w:pos="9072"/>
      </w:tabs>
      <w:ind w:left="1134" w:right="423" w:hanging="708"/>
    </w:pPr>
    <w:rPr>
      <w:noProof/>
    </w:rPr>
  </w:style>
  <w:style w:type="paragraph" w:styleId="Titre">
    <w:name w:val="Title"/>
    <w:basedOn w:val="Normal"/>
    <w:next w:val="Normal"/>
    <w:qFormat/>
    <w:rsid w:val="00994B62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paragraph" w:styleId="TM4">
    <w:name w:val="toc 4"/>
    <w:basedOn w:val="Normal"/>
    <w:next w:val="Normal"/>
    <w:autoRedefine/>
    <w:semiHidden/>
    <w:pPr>
      <w:ind w:left="720"/>
    </w:pPr>
    <w:rPr>
      <w:sz w:val="20"/>
    </w:rPr>
  </w:style>
  <w:style w:type="paragraph" w:styleId="TM5">
    <w:name w:val="toc 5"/>
    <w:basedOn w:val="Normal"/>
    <w:next w:val="Normal"/>
    <w:autoRedefine/>
    <w:semiHidden/>
    <w:pPr>
      <w:ind w:left="960"/>
    </w:pPr>
    <w:rPr>
      <w:sz w:val="20"/>
    </w:rPr>
  </w:style>
  <w:style w:type="paragraph" w:styleId="TM6">
    <w:name w:val="toc 6"/>
    <w:basedOn w:val="Normal"/>
    <w:next w:val="Normal"/>
    <w:autoRedefine/>
    <w:semiHidden/>
    <w:pPr>
      <w:ind w:left="1200"/>
    </w:pPr>
  </w:style>
  <w:style w:type="paragraph" w:styleId="TM7">
    <w:name w:val="toc 7"/>
    <w:basedOn w:val="Normal"/>
    <w:next w:val="Normal"/>
    <w:autoRedefine/>
    <w:semiHidden/>
    <w:pPr>
      <w:ind w:left="1440"/>
    </w:pPr>
  </w:style>
  <w:style w:type="paragraph" w:styleId="TM8">
    <w:name w:val="toc 8"/>
    <w:basedOn w:val="Normal"/>
    <w:next w:val="Normal"/>
    <w:autoRedefine/>
    <w:semiHidden/>
    <w:pPr>
      <w:ind w:left="1680"/>
    </w:pPr>
  </w:style>
  <w:style w:type="paragraph" w:styleId="TM9">
    <w:name w:val="toc 9"/>
    <w:basedOn w:val="Normal"/>
    <w:next w:val="Normal"/>
    <w:autoRedefine/>
    <w:semiHidden/>
    <w:pPr>
      <w:ind w:left="1920"/>
    </w:pPr>
  </w:style>
  <w:style w:type="paragraph" w:customStyle="1" w:styleId="Prealable">
    <w:name w:val="Prealable"/>
    <w:basedOn w:val="Normal"/>
    <w:pPr>
      <w:numPr>
        <w:numId w:val="19"/>
      </w:numPr>
      <w:spacing w:after="240"/>
      <w:ind w:left="357" w:hanging="357"/>
    </w:pPr>
  </w:style>
  <w:style w:type="paragraph" w:customStyle="1" w:styleId="Texte1">
    <w:name w:val="Texte 1"/>
    <w:basedOn w:val="Normal"/>
    <w:qFormat/>
    <w:pPr>
      <w:ind w:left="567"/>
    </w:pPr>
  </w:style>
  <w:style w:type="paragraph" w:customStyle="1" w:styleId="Texte2">
    <w:name w:val="Texte 2"/>
    <w:basedOn w:val="Normal"/>
    <w:qFormat/>
    <w:pPr>
      <w:ind w:left="567"/>
    </w:pPr>
  </w:style>
  <w:style w:type="paragraph" w:customStyle="1" w:styleId="Texte3">
    <w:name w:val="Texte 3"/>
    <w:basedOn w:val="Normal"/>
    <w:qFormat/>
    <w:pPr>
      <w:ind w:left="1276"/>
    </w:pPr>
  </w:style>
  <w:style w:type="paragraph" w:customStyle="1" w:styleId="Texte4">
    <w:name w:val="Texte 4"/>
    <w:basedOn w:val="Normal"/>
    <w:qFormat/>
    <w:pPr>
      <w:ind w:left="1701"/>
    </w:pPr>
  </w:style>
  <w:style w:type="paragraph" w:customStyle="1" w:styleId="Texte5">
    <w:name w:val="Texte 5"/>
    <w:basedOn w:val="Normal"/>
    <w:qFormat/>
    <w:pPr>
      <w:ind w:left="2421"/>
    </w:pPr>
  </w:style>
  <w:style w:type="paragraph" w:styleId="Textedebulles">
    <w:name w:val="Balloon Text"/>
    <w:basedOn w:val="Normal"/>
    <w:link w:val="TextedebullesCar"/>
    <w:rsid w:val="0058472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584727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rsid w:val="009544CD"/>
    <w:pPr>
      <w:ind w:left="1134" w:right="566" w:hanging="426"/>
    </w:pPr>
    <w:rPr>
      <w:rFonts w:ascii="Verdana" w:hAnsi="Verdana"/>
      <w:sz w:val="20"/>
      <w:lang w:val="en-GB"/>
    </w:rPr>
  </w:style>
  <w:style w:type="paragraph" w:styleId="Paragraphedeliste">
    <w:name w:val="List Paragraph"/>
    <w:basedOn w:val="Normal"/>
    <w:uiPriority w:val="99"/>
    <w:qFormat/>
    <w:rsid w:val="009544CD"/>
    <w:pPr>
      <w:ind w:left="720"/>
      <w:contextualSpacing/>
      <w:textAlignment w:val="auto"/>
    </w:pPr>
    <w:rPr>
      <w:rFonts w:ascii="Verdana" w:hAnsi="Verdana" w:cs="Verdana"/>
      <w:sz w:val="20"/>
      <w:lang w:val="fr-FR"/>
    </w:rPr>
  </w:style>
  <w:style w:type="paragraph" w:customStyle="1" w:styleId="Level1">
    <w:name w:val="Level 1"/>
    <w:basedOn w:val="Normal"/>
    <w:next w:val="Normal"/>
    <w:uiPriority w:val="99"/>
    <w:rsid w:val="009544CD"/>
    <w:pPr>
      <w:numPr>
        <w:numId w:val="44"/>
      </w:numPr>
      <w:suppressAutoHyphens/>
      <w:overflowPunct/>
      <w:autoSpaceDE/>
      <w:autoSpaceDN/>
      <w:adjustRightInd/>
      <w:spacing w:after="210" w:line="264" w:lineRule="auto"/>
      <w:jc w:val="both"/>
      <w:textAlignment w:val="auto"/>
      <w:outlineLvl w:val="0"/>
    </w:pPr>
    <w:rPr>
      <w:rFonts w:ascii="Arial" w:hAnsi="Arial" w:cs="Arial"/>
      <w:sz w:val="21"/>
      <w:szCs w:val="21"/>
      <w:lang w:val="en-GB" w:eastAsia="ar-SA"/>
    </w:rPr>
  </w:style>
  <w:style w:type="paragraph" w:customStyle="1" w:styleId="Level2">
    <w:name w:val="Level 2"/>
    <w:basedOn w:val="Normal"/>
    <w:next w:val="Normal"/>
    <w:uiPriority w:val="99"/>
    <w:rsid w:val="009544CD"/>
    <w:pPr>
      <w:numPr>
        <w:ilvl w:val="1"/>
        <w:numId w:val="44"/>
      </w:numPr>
      <w:suppressAutoHyphens/>
      <w:overflowPunct/>
      <w:autoSpaceDE/>
      <w:autoSpaceDN/>
      <w:adjustRightInd/>
      <w:spacing w:after="210" w:line="264" w:lineRule="auto"/>
      <w:jc w:val="both"/>
      <w:textAlignment w:val="auto"/>
      <w:outlineLvl w:val="1"/>
    </w:pPr>
    <w:rPr>
      <w:rFonts w:ascii="Arial" w:hAnsi="Arial" w:cs="Arial"/>
      <w:sz w:val="21"/>
      <w:szCs w:val="21"/>
      <w:lang w:val="en-GB" w:eastAsia="ar-SA"/>
    </w:rPr>
  </w:style>
  <w:style w:type="character" w:styleId="Marquedecommentaire">
    <w:name w:val="annotation reference"/>
    <w:basedOn w:val="Policepardfaut"/>
    <w:semiHidden/>
    <w:unhideWhenUsed/>
    <w:rsid w:val="00E47309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E47309"/>
    <w:rPr>
      <w:b/>
      <w:bCs/>
    </w:rPr>
  </w:style>
  <w:style w:type="character" w:customStyle="1" w:styleId="CommentaireCar">
    <w:name w:val="Commentaire Car"/>
    <w:basedOn w:val="Policepardfaut"/>
    <w:link w:val="Commentaire"/>
    <w:semiHidden/>
    <w:rsid w:val="00E47309"/>
    <w:rPr>
      <w:lang w:val="en-US"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E47309"/>
    <w:rPr>
      <w:b/>
      <w:bCs/>
      <w:lang w:val="en-US"/>
    </w:rPr>
  </w:style>
  <w:style w:type="character" w:customStyle="1" w:styleId="PieddepageCar">
    <w:name w:val="Pied de page Car"/>
    <w:basedOn w:val="Policepardfaut"/>
    <w:link w:val="Pieddepage"/>
    <w:uiPriority w:val="99"/>
    <w:rsid w:val="005B66D6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474</Words>
  <Characters>2609</Characters>
  <Application>Microsoft Office Word</Application>
  <DocSecurity>0</DocSecurity>
  <Lines>21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3077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2025-11-04T12:59:00Z</dcterms:created>
  <dcterms:modified xsi:type="dcterms:W3CDTF">2025-11-12T13:54:00Z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manageFooterVariable">
    <vt:lpwstr>Paris 9574832.3</vt:lpwstr>
  </property>
  <property fmtid="{D5CDD505-2E9C-101B-9397-08002B2CF9AE}" pid="3" name="MAIL_MSG_ID1">
    <vt:lpwstr>GEAAO+/T9t20xwnh7res11xoFGVzNRyt7lIhOXS8E1M089OOKcEMswbdsF0Qigm+IlZhlEjnPZeOLybx
HnA5OufzKc051joz/XDWDwDvjto1z4dgIVsFPe0ERr2dDPWwyN4L748R3+k+ClQzw2mi8VDMgPBf
H+CV7EKce8Rg2eavxGuaSGcXdBmSH+xJZohfj3HUJupjWPIAMmIJ0oxOCPstJe9asutHg3c/qLSH
4+Oz4D6wEjQ7q1zfr</vt:lpwstr>
  </property>
  <property fmtid="{D5CDD505-2E9C-101B-9397-08002B2CF9AE}" pid="4" name="RESPONSE_SENDER_NAME">
    <vt:lpwstr>gAAAdya76B99d4hLGUR1rQ+8TxTv0GGEPdix</vt:lpwstr>
  </property>
  <property fmtid="{D5CDD505-2E9C-101B-9397-08002B2CF9AE}" pid="5" name="EMAIL_OWNER_ADDRESS">
    <vt:lpwstr>4AAAv2pPQheLA5WF94JiVMQXHneFQLS79rszTDmf8LsYd9oLWDLT+/XAkQ==</vt:lpwstr>
  </property>
  <property fmtid="{D5CDD505-2E9C-101B-9397-08002B2CF9AE}" pid="6" name="MAIL_MSG_ID2">
    <vt:lpwstr>8+nmd9DIE8/</vt:lpwstr>
  </property>
</Properties>
</file>